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D9" w:rsidRPr="00073FF6" w:rsidRDefault="00B2119A" w:rsidP="00B158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INSTRUÇÃO NORMATIVA– IN</w:t>
      </w:r>
      <w:r w:rsidR="00AF0DD9" w:rsidRPr="00073FF6">
        <w:rPr>
          <w:rFonts w:ascii="Times New Roman" w:hAnsi="Times New Roman" w:cs="Times New Roman"/>
          <w:sz w:val="24"/>
          <w:szCs w:val="24"/>
        </w:rPr>
        <w:t xml:space="preserve"> N.º </w:t>
      </w:r>
      <w:proofErr w:type="spellStart"/>
      <w:r w:rsidR="00AF0DD9" w:rsidRPr="00073FF6">
        <w:rPr>
          <w:rFonts w:ascii="Times New Roman" w:hAnsi="Times New Roman" w:cs="Times New Roman"/>
          <w:sz w:val="24"/>
          <w:szCs w:val="24"/>
        </w:rPr>
        <w:t>xxx</w:t>
      </w:r>
      <w:proofErr w:type="spellEnd"/>
      <w:r w:rsidR="00AF0DD9" w:rsidRPr="00073FF6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AF0DD9" w:rsidRPr="00073FF6">
        <w:rPr>
          <w:rFonts w:ascii="Times New Roman" w:hAnsi="Times New Roman" w:cs="Times New Roman"/>
          <w:sz w:val="24"/>
          <w:szCs w:val="24"/>
        </w:rPr>
        <w:t>xxx</w:t>
      </w:r>
      <w:proofErr w:type="spellEnd"/>
      <w:r w:rsidR="00AF0DD9" w:rsidRPr="00073FF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F0DD9" w:rsidRPr="00073FF6">
        <w:rPr>
          <w:rFonts w:ascii="Times New Roman" w:hAnsi="Times New Roman" w:cs="Times New Roman"/>
          <w:sz w:val="24"/>
          <w:szCs w:val="24"/>
        </w:rPr>
        <w:t>xxxxx</w:t>
      </w:r>
      <w:proofErr w:type="spellEnd"/>
      <w:r w:rsidR="00AF0DD9" w:rsidRPr="00073FF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F0DD9" w:rsidRPr="00073FF6">
        <w:rPr>
          <w:rFonts w:ascii="Times New Roman" w:hAnsi="Times New Roman" w:cs="Times New Roman"/>
          <w:sz w:val="24"/>
          <w:szCs w:val="24"/>
        </w:rPr>
        <w:t>xxxx</w:t>
      </w:r>
      <w:proofErr w:type="spellEnd"/>
      <w:r w:rsidR="00AF0DD9" w:rsidRPr="00073FF6">
        <w:rPr>
          <w:rFonts w:ascii="Times New Roman" w:hAnsi="Times New Roman" w:cs="Times New Roman"/>
          <w:sz w:val="24"/>
          <w:szCs w:val="24"/>
        </w:rPr>
        <w:t xml:space="preserve">, DA DIFIS – DIRETORIA DE </w:t>
      </w:r>
      <w:proofErr w:type="gramStart"/>
      <w:r w:rsidR="00AF0DD9" w:rsidRPr="00073FF6">
        <w:rPr>
          <w:rFonts w:ascii="Times New Roman" w:hAnsi="Times New Roman" w:cs="Times New Roman"/>
          <w:sz w:val="24"/>
          <w:szCs w:val="24"/>
        </w:rPr>
        <w:t>FISCALIZAÇÃO</w:t>
      </w:r>
      <w:proofErr w:type="gramEnd"/>
    </w:p>
    <w:p w:rsidR="0074089B" w:rsidRPr="00073FF6" w:rsidRDefault="0074089B" w:rsidP="00F407F0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F407F0" w:rsidRPr="00073FF6" w:rsidRDefault="008B6F35" w:rsidP="00F407F0">
      <w:pPr>
        <w:pStyle w:val="ementa"/>
        <w:ind w:left="3402"/>
        <w:contextualSpacing/>
      </w:pPr>
      <w:r>
        <w:t xml:space="preserve">Dispõe sobre os </w:t>
      </w:r>
      <w:r w:rsidR="00AF0DD9" w:rsidRPr="00073FF6">
        <w:t xml:space="preserve">procedimentos </w:t>
      </w:r>
      <w:r>
        <w:t xml:space="preserve">a serem observados para </w:t>
      </w:r>
      <w:r w:rsidR="00FB0D6A">
        <w:t>o Ciclo de Fi</w:t>
      </w:r>
      <w:r>
        <w:t xml:space="preserve">scalização e para </w:t>
      </w:r>
      <w:r w:rsidR="00AF0DD9" w:rsidRPr="00073FF6">
        <w:t xml:space="preserve">a </w:t>
      </w:r>
      <w:r w:rsidR="00AF3052" w:rsidRPr="00073FF6">
        <w:t>Intervenção Fiscalizatória</w:t>
      </w:r>
      <w:r>
        <w:t xml:space="preserve">, previstos nos </w:t>
      </w:r>
      <w:proofErr w:type="spellStart"/>
      <w:r>
        <w:t>arts</w:t>
      </w:r>
      <w:proofErr w:type="spellEnd"/>
      <w:r>
        <w:t xml:space="preserve">. 45 a 46 e 48 a 54 da Resolução Normativa - RN nº 388, de 25 de novembro de 2015. </w:t>
      </w:r>
    </w:p>
    <w:p w:rsidR="00F407F0" w:rsidRPr="00073FF6" w:rsidRDefault="00F407F0" w:rsidP="00F407F0">
      <w:pPr>
        <w:pStyle w:val="ementa"/>
        <w:ind w:left="3402"/>
        <w:contextualSpacing/>
      </w:pPr>
    </w:p>
    <w:p w:rsidR="00F407F0" w:rsidRPr="00073FF6" w:rsidRDefault="00DE383F" w:rsidP="00F407F0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Capítulo I</w:t>
      </w:r>
    </w:p>
    <w:p w:rsidR="00F407F0" w:rsidRPr="00073FF6" w:rsidRDefault="000C610E" w:rsidP="00F407F0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Das Disposições Preliminares</w:t>
      </w:r>
    </w:p>
    <w:p w:rsidR="00F407F0" w:rsidRPr="00073FF6" w:rsidRDefault="00F407F0" w:rsidP="00F407F0">
      <w:pPr>
        <w:pStyle w:val="ementa"/>
        <w:contextualSpacing/>
        <w:jc w:val="center"/>
        <w:rPr>
          <w:i w:val="0"/>
        </w:rPr>
      </w:pPr>
    </w:p>
    <w:p w:rsidR="00F407F0" w:rsidRDefault="00F97D79" w:rsidP="00F407F0">
      <w:pPr>
        <w:pStyle w:val="ementa"/>
        <w:contextualSpacing/>
        <w:rPr>
          <w:i w:val="0"/>
        </w:rPr>
      </w:pPr>
      <w:r>
        <w:rPr>
          <w:i w:val="0"/>
        </w:rPr>
        <w:t>Art. 1º</w:t>
      </w:r>
      <w:r w:rsidR="00193574">
        <w:rPr>
          <w:i w:val="0"/>
        </w:rPr>
        <w:t xml:space="preserve"> </w:t>
      </w:r>
      <w:r w:rsidR="0083416B" w:rsidRPr="00073FF6">
        <w:rPr>
          <w:i w:val="0"/>
        </w:rPr>
        <w:t xml:space="preserve">Esta Instrução </w:t>
      </w:r>
      <w:r w:rsidR="00B2119A" w:rsidRPr="00073FF6">
        <w:rPr>
          <w:i w:val="0"/>
        </w:rPr>
        <w:t>Normativa</w:t>
      </w:r>
      <w:r w:rsidR="00FB0D6A">
        <w:rPr>
          <w:i w:val="0"/>
        </w:rPr>
        <w:t xml:space="preserve"> – IN dispõe sobre </w:t>
      </w:r>
      <w:r w:rsidR="0083416B" w:rsidRPr="00073FF6">
        <w:rPr>
          <w:i w:val="0"/>
        </w:rPr>
        <w:t xml:space="preserve">os procedimentos </w:t>
      </w:r>
      <w:r w:rsidR="00AF3052" w:rsidRPr="00073FF6">
        <w:rPr>
          <w:i w:val="0"/>
        </w:rPr>
        <w:t>a</w:t>
      </w:r>
      <w:r w:rsidR="000B6B86" w:rsidRPr="00073FF6">
        <w:rPr>
          <w:i w:val="0"/>
        </w:rPr>
        <w:t xml:space="preserve"> </w:t>
      </w:r>
      <w:r w:rsidR="0083416B" w:rsidRPr="00073FF6">
        <w:rPr>
          <w:i w:val="0"/>
        </w:rPr>
        <w:t xml:space="preserve">serem observados </w:t>
      </w:r>
      <w:r w:rsidR="00FB0D6A">
        <w:rPr>
          <w:i w:val="0"/>
        </w:rPr>
        <w:t>para o Ciclo de Fiscalização e para a</w:t>
      </w:r>
      <w:r w:rsidR="00AF3052" w:rsidRPr="00073FF6">
        <w:rPr>
          <w:i w:val="0"/>
        </w:rPr>
        <w:t xml:space="preserve"> Intervenção Fiscalizatória,</w:t>
      </w:r>
      <w:r w:rsidR="00FB0D6A">
        <w:rPr>
          <w:i w:val="0"/>
        </w:rPr>
        <w:t xml:space="preserve"> previstos nos </w:t>
      </w:r>
      <w:proofErr w:type="spellStart"/>
      <w:r w:rsidR="00FB0D6A">
        <w:rPr>
          <w:i w:val="0"/>
        </w:rPr>
        <w:t>arts</w:t>
      </w:r>
      <w:proofErr w:type="spellEnd"/>
      <w:r w:rsidR="00FB0D6A">
        <w:rPr>
          <w:i w:val="0"/>
        </w:rPr>
        <w:t xml:space="preserve">. 45 a 46 e 48 a 54 da </w:t>
      </w:r>
      <w:r w:rsidR="00FB0D6A" w:rsidRPr="00B15886">
        <w:rPr>
          <w:i w:val="0"/>
        </w:rPr>
        <w:t>Resolução Normativa - RN nº 388, de 25 de novembro de 2015</w:t>
      </w:r>
      <w:r w:rsidR="00FB0D6A">
        <w:rPr>
          <w:i w:val="0"/>
        </w:rPr>
        <w:t>.</w:t>
      </w:r>
      <w:r w:rsidR="00AF3052" w:rsidRPr="00073FF6">
        <w:rPr>
          <w:i w:val="0"/>
        </w:rPr>
        <w:t xml:space="preserve"> </w:t>
      </w:r>
    </w:p>
    <w:p w:rsidR="009D4671" w:rsidRPr="00073FF6" w:rsidRDefault="009D4671" w:rsidP="00F407F0">
      <w:pPr>
        <w:pStyle w:val="ementa"/>
        <w:contextualSpacing/>
        <w:rPr>
          <w:i w:val="0"/>
        </w:rPr>
      </w:pPr>
    </w:p>
    <w:p w:rsidR="00F407F0" w:rsidRPr="00073FF6" w:rsidRDefault="00F407F0" w:rsidP="00B15886">
      <w:pPr>
        <w:pStyle w:val="ementa"/>
        <w:contextualSpacing/>
        <w:rPr>
          <w:i w:val="0"/>
        </w:rPr>
      </w:pPr>
    </w:p>
    <w:p w:rsidR="00F407F0" w:rsidRPr="00073FF6" w:rsidRDefault="00DE383F" w:rsidP="00F407F0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Capítulo II</w:t>
      </w:r>
    </w:p>
    <w:p w:rsidR="00F407F0" w:rsidRDefault="000C610E" w:rsidP="00F407F0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Das Disposições Gerais</w:t>
      </w:r>
    </w:p>
    <w:p w:rsidR="00B15886" w:rsidRDefault="00B15886" w:rsidP="00F407F0">
      <w:pPr>
        <w:pStyle w:val="ementa"/>
        <w:contextualSpacing/>
        <w:jc w:val="center"/>
        <w:rPr>
          <w:b/>
          <w:i w:val="0"/>
        </w:rPr>
      </w:pPr>
    </w:p>
    <w:p w:rsidR="00B15886" w:rsidRDefault="00B15886" w:rsidP="00F407F0">
      <w:pPr>
        <w:pStyle w:val="ementa"/>
        <w:contextualSpacing/>
        <w:jc w:val="center"/>
        <w:rPr>
          <w:b/>
          <w:i w:val="0"/>
        </w:rPr>
      </w:pPr>
      <w:r>
        <w:rPr>
          <w:b/>
          <w:i w:val="0"/>
        </w:rPr>
        <w:t>Seção I</w:t>
      </w:r>
    </w:p>
    <w:p w:rsidR="00B15886" w:rsidRDefault="00B15886" w:rsidP="00F407F0">
      <w:pPr>
        <w:pStyle w:val="ementa"/>
        <w:contextualSpacing/>
        <w:jc w:val="center"/>
        <w:rPr>
          <w:b/>
          <w:i w:val="0"/>
        </w:rPr>
      </w:pPr>
      <w:r>
        <w:rPr>
          <w:b/>
          <w:i w:val="0"/>
        </w:rPr>
        <w:t>Do Indicador da Fiscalização</w:t>
      </w:r>
    </w:p>
    <w:p w:rsidR="00030E62" w:rsidRDefault="00030E62" w:rsidP="00B15886">
      <w:pPr>
        <w:pStyle w:val="ementa"/>
        <w:contextualSpacing/>
        <w:rPr>
          <w:i w:val="0"/>
        </w:rPr>
      </w:pPr>
    </w:p>
    <w:p w:rsidR="00030E62" w:rsidRDefault="00F97D79" w:rsidP="00030E62">
      <w:pPr>
        <w:pStyle w:val="NormalWeb"/>
        <w:rPr>
          <w:iCs/>
        </w:rPr>
      </w:pPr>
      <w:r>
        <w:t>Art. 2º</w:t>
      </w:r>
      <w:r w:rsidR="00193574">
        <w:t xml:space="preserve"> </w:t>
      </w:r>
      <w:r w:rsidR="007B4911">
        <w:rPr>
          <w:iCs/>
        </w:rPr>
        <w:t>O</w:t>
      </w:r>
      <w:r w:rsidR="007323A7">
        <w:rPr>
          <w:iCs/>
        </w:rPr>
        <w:t xml:space="preserve"> Indicador de F</w:t>
      </w:r>
      <w:r w:rsidR="00030E62" w:rsidRPr="007B4911">
        <w:rPr>
          <w:iCs/>
        </w:rPr>
        <w:t>iscalização</w:t>
      </w:r>
      <w:r w:rsidR="00DE46B3">
        <w:rPr>
          <w:iCs/>
        </w:rPr>
        <w:t xml:space="preserve"> corresponde à</w:t>
      </w:r>
      <w:r w:rsidR="00030E62" w:rsidRPr="007B4911">
        <w:rPr>
          <w:iCs/>
        </w:rPr>
        <w:t xml:space="preserve"> média aritmética ponderada das demandas processadas através do procedimento da Notificação de Intermediação Preliminar – NIP, sejam assistenciais ou não assistenciais, classificadas como resolvidas pelo reconhecimento da reparação voluntária e eficaz – RVE e não resolvidas, registradas durante o ciclo de fiscalização.</w:t>
      </w:r>
    </w:p>
    <w:p w:rsidR="007B4911" w:rsidRDefault="00F97D79" w:rsidP="007B4911">
      <w:pPr>
        <w:pStyle w:val="ementa"/>
        <w:contextualSpacing/>
        <w:rPr>
          <w:i w:val="0"/>
        </w:rPr>
      </w:pPr>
      <w:r>
        <w:rPr>
          <w:i w:val="0"/>
        </w:rPr>
        <w:t>Art. 3</w:t>
      </w:r>
      <w:r w:rsidR="00193574">
        <w:rPr>
          <w:i w:val="0"/>
        </w:rPr>
        <w:t xml:space="preserve">º </w:t>
      </w:r>
      <w:r w:rsidR="007B4911">
        <w:rPr>
          <w:i w:val="0"/>
        </w:rPr>
        <w:t>O I</w:t>
      </w:r>
      <w:r w:rsidR="007B4911" w:rsidRPr="00B15886">
        <w:rPr>
          <w:i w:val="0"/>
        </w:rPr>
        <w:t xml:space="preserve">ndicador de </w:t>
      </w:r>
      <w:r w:rsidR="007B4911">
        <w:rPr>
          <w:i w:val="0"/>
        </w:rPr>
        <w:t>F</w:t>
      </w:r>
      <w:r w:rsidR="007B4911" w:rsidRPr="00B15886">
        <w:rPr>
          <w:i w:val="0"/>
        </w:rPr>
        <w:t>iscalização</w:t>
      </w:r>
      <w:r w:rsidR="007B4911">
        <w:rPr>
          <w:i w:val="0"/>
        </w:rPr>
        <w:t xml:space="preserve"> </w:t>
      </w:r>
      <w:r w:rsidR="007B4911" w:rsidRPr="007B4911">
        <w:rPr>
          <w:i w:val="0"/>
        </w:rPr>
        <w:t>enquadrará as operadoras</w:t>
      </w:r>
      <w:r w:rsidR="007323A7">
        <w:rPr>
          <w:i w:val="0"/>
        </w:rPr>
        <w:t xml:space="preserve"> </w:t>
      </w:r>
      <w:r w:rsidR="007323A7" w:rsidRPr="007323A7">
        <w:rPr>
          <w:i w:val="0"/>
        </w:rPr>
        <w:t>de planos privados de assistência à saúde</w:t>
      </w:r>
      <w:r w:rsidR="007B4911" w:rsidRPr="00B15886">
        <w:rPr>
          <w:i w:val="0"/>
        </w:rPr>
        <w:t xml:space="preserve"> </w:t>
      </w:r>
      <w:r w:rsidR="007B4911">
        <w:rPr>
          <w:i w:val="0"/>
        </w:rPr>
        <w:t>em</w:t>
      </w:r>
      <w:r w:rsidR="007B4911" w:rsidRPr="00B15886">
        <w:rPr>
          <w:i w:val="0"/>
        </w:rPr>
        <w:t xml:space="preserve"> faixas para a classificação </w:t>
      </w:r>
      <w:r w:rsidR="007323A7">
        <w:rPr>
          <w:i w:val="0"/>
        </w:rPr>
        <w:t>de acordo com</w:t>
      </w:r>
      <w:r w:rsidR="007B4911" w:rsidRPr="00B15886">
        <w:rPr>
          <w:i w:val="0"/>
        </w:rPr>
        <w:t xml:space="preserve"> o seu desempenho, </w:t>
      </w:r>
      <w:r w:rsidR="007323A7">
        <w:rPr>
          <w:i w:val="0"/>
        </w:rPr>
        <w:t>conforme Anexo I da RN nº 388 de 25 de novembro de 2015.</w:t>
      </w:r>
    </w:p>
    <w:p w:rsidR="00B15886" w:rsidRDefault="00F97D79" w:rsidP="00D40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D79">
        <w:rPr>
          <w:rFonts w:ascii="Times New Roman" w:hAnsi="Times New Roman" w:cs="Times New Roman"/>
          <w:sz w:val="24"/>
          <w:szCs w:val="24"/>
        </w:rPr>
        <w:t>Art. 4º</w:t>
      </w:r>
      <w:r w:rsidR="00193574">
        <w:t xml:space="preserve"> </w:t>
      </w:r>
      <w:r w:rsidR="00D40737">
        <w:rPr>
          <w:rFonts w:ascii="Times New Roman" w:hAnsi="Times New Roman" w:cs="Times New Roman"/>
          <w:sz w:val="24"/>
          <w:szCs w:val="24"/>
        </w:rPr>
        <w:t>A aplicação do Indicador de Fiscalização permite</w:t>
      </w:r>
      <w:r w:rsidR="00B15886" w:rsidRPr="00D40737">
        <w:rPr>
          <w:rFonts w:ascii="Times New Roman" w:hAnsi="Times New Roman" w:cs="Times New Roman"/>
          <w:sz w:val="24"/>
          <w:szCs w:val="24"/>
        </w:rPr>
        <w:t xml:space="preserve"> acompanhar e avaliar a atuação das operadoras,</w:t>
      </w:r>
      <w:r w:rsidR="00D40737" w:rsidRPr="00D40737">
        <w:rPr>
          <w:rFonts w:ascii="Times New Roman" w:hAnsi="Times New Roman" w:cs="Times New Roman"/>
          <w:sz w:val="24"/>
          <w:szCs w:val="24"/>
        </w:rPr>
        <w:t xml:space="preserve"> quanto à resolução de </w:t>
      </w:r>
      <w:r w:rsidR="00B15886" w:rsidRPr="00D40737">
        <w:rPr>
          <w:rFonts w:ascii="Times New Roman" w:hAnsi="Times New Roman" w:cs="Times New Roman"/>
          <w:sz w:val="24"/>
          <w:szCs w:val="24"/>
        </w:rPr>
        <w:t>demandas de reclamação de cunho assistencial e não assistencial.</w:t>
      </w:r>
    </w:p>
    <w:p w:rsidR="00D40737" w:rsidRDefault="00F97D79" w:rsidP="00D40737">
      <w:pPr>
        <w:pStyle w:val="ementa"/>
        <w:contextualSpacing/>
        <w:rPr>
          <w:i w:val="0"/>
        </w:rPr>
      </w:pPr>
      <w:r>
        <w:rPr>
          <w:i w:val="0"/>
        </w:rPr>
        <w:t>Art. 5º</w:t>
      </w:r>
      <w:r w:rsidR="00193574">
        <w:rPr>
          <w:i w:val="0"/>
        </w:rPr>
        <w:t xml:space="preserve"> </w:t>
      </w:r>
      <w:r w:rsidR="00D40737">
        <w:rPr>
          <w:i w:val="0"/>
        </w:rPr>
        <w:t xml:space="preserve">O resultado individual do </w:t>
      </w:r>
      <w:r w:rsidR="00D40737" w:rsidRPr="00073FF6">
        <w:rPr>
          <w:i w:val="0"/>
        </w:rPr>
        <w:t>Indicador de Fiscalização</w:t>
      </w:r>
      <w:r w:rsidR="00D40737">
        <w:rPr>
          <w:i w:val="0"/>
        </w:rPr>
        <w:t xml:space="preserve"> de cada operadora </w:t>
      </w:r>
      <w:r w:rsidR="005B04FA">
        <w:rPr>
          <w:i w:val="0"/>
        </w:rPr>
        <w:t>s</w:t>
      </w:r>
      <w:r w:rsidR="00D40737">
        <w:rPr>
          <w:i w:val="0"/>
        </w:rPr>
        <w:t>erá publicado no sítio eletrônico da ANS</w:t>
      </w:r>
      <w:ins w:id="0" w:author="Alessandra Moreira Pereira Lobo" w:date="2016-05-23T14:12:00Z">
        <w:r w:rsidR="00F8453D">
          <w:rPr>
            <w:i w:val="0"/>
          </w:rPr>
          <w:t xml:space="preserve"> </w:t>
        </w:r>
      </w:ins>
      <w:ins w:id="1" w:author="Alessandra Moreira Pereira Lobo" w:date="2016-05-23T16:52:00Z">
        <w:r w:rsidR="00995DDC">
          <w:rPr>
            <w:i w:val="0"/>
          </w:rPr>
          <w:t xml:space="preserve">após </w:t>
        </w:r>
      </w:ins>
      <w:ins w:id="2" w:author="Alessandra Moreira Pereira Lobo" w:date="2016-05-23T14:12:00Z">
        <w:r w:rsidR="00F8453D">
          <w:rPr>
            <w:i w:val="0"/>
          </w:rPr>
          <w:t>o fim de cada ciclo</w:t>
        </w:r>
      </w:ins>
      <w:r w:rsidR="00D40737">
        <w:rPr>
          <w:i w:val="0"/>
        </w:rPr>
        <w:t>.</w:t>
      </w:r>
      <w:bookmarkStart w:id="3" w:name="_GoBack"/>
      <w:bookmarkEnd w:id="3"/>
    </w:p>
    <w:p w:rsidR="005B04FA" w:rsidRDefault="005B04FA" w:rsidP="004D7995">
      <w:pPr>
        <w:pStyle w:val="ementa"/>
        <w:tabs>
          <w:tab w:val="left" w:pos="5046"/>
        </w:tabs>
        <w:contextualSpacing/>
        <w:jc w:val="left"/>
        <w:rPr>
          <w:b/>
          <w:i w:val="0"/>
        </w:rPr>
      </w:pPr>
    </w:p>
    <w:p w:rsidR="00F407F0" w:rsidRPr="00073FF6" w:rsidRDefault="00536D68" w:rsidP="00D40737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Seção I</w:t>
      </w:r>
      <w:r w:rsidR="00B15886">
        <w:rPr>
          <w:b/>
          <w:i w:val="0"/>
        </w:rPr>
        <w:t>I</w:t>
      </w:r>
    </w:p>
    <w:p w:rsidR="00F407F0" w:rsidRDefault="00536D68" w:rsidP="00D40737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Do Ciclo de Fiscalização</w:t>
      </w:r>
    </w:p>
    <w:p w:rsidR="00CB5743" w:rsidRDefault="00CB5743" w:rsidP="00F407F0">
      <w:pPr>
        <w:pStyle w:val="ementa"/>
        <w:contextualSpacing/>
        <w:jc w:val="center"/>
        <w:rPr>
          <w:b/>
          <w:i w:val="0"/>
        </w:rPr>
      </w:pPr>
    </w:p>
    <w:p w:rsidR="00CB5743" w:rsidRDefault="00F97D79" w:rsidP="00CB5743">
      <w:pPr>
        <w:pStyle w:val="ementa"/>
        <w:contextualSpacing/>
        <w:rPr>
          <w:i w:val="0"/>
        </w:rPr>
      </w:pPr>
      <w:r>
        <w:rPr>
          <w:i w:val="0"/>
        </w:rPr>
        <w:t>Art. 6º</w:t>
      </w:r>
      <w:r w:rsidR="00193574">
        <w:rPr>
          <w:i w:val="0"/>
        </w:rPr>
        <w:t xml:space="preserve"> </w:t>
      </w:r>
      <w:r w:rsidR="00CB5743">
        <w:rPr>
          <w:i w:val="0"/>
        </w:rPr>
        <w:t xml:space="preserve">O Ciclo de Fiscalização corresponde ao período semestral de acompanhamento de todas as demandas processadas no procedimento de Notificação de Intermediação </w:t>
      </w:r>
      <w:r w:rsidR="00CB5743">
        <w:rPr>
          <w:i w:val="0"/>
        </w:rPr>
        <w:lastRenderedPageBreak/>
        <w:t xml:space="preserve">Preliminar – NIP, previsto nos </w:t>
      </w:r>
      <w:proofErr w:type="spellStart"/>
      <w:r w:rsidR="00CB5743">
        <w:rPr>
          <w:i w:val="0"/>
        </w:rPr>
        <w:t>arts</w:t>
      </w:r>
      <w:proofErr w:type="spellEnd"/>
      <w:r w:rsidR="00CB5743">
        <w:rPr>
          <w:i w:val="0"/>
        </w:rPr>
        <w:t xml:space="preserve">. 5º </w:t>
      </w:r>
      <w:proofErr w:type="gramStart"/>
      <w:r w:rsidR="00CB5743">
        <w:rPr>
          <w:i w:val="0"/>
        </w:rPr>
        <w:t>ao 16</w:t>
      </w:r>
      <w:proofErr w:type="gramEnd"/>
      <w:r w:rsidR="00CB5743">
        <w:rPr>
          <w:i w:val="0"/>
        </w:rPr>
        <w:t xml:space="preserve"> da </w:t>
      </w:r>
      <w:r w:rsidR="00CB5743" w:rsidRPr="00FC1E38">
        <w:rPr>
          <w:i w:val="0"/>
        </w:rPr>
        <w:t>Resolução Normativa - RN nº 388, de 25 de novembro de 2015</w:t>
      </w:r>
      <w:r w:rsidR="00CB5743">
        <w:rPr>
          <w:i w:val="0"/>
        </w:rPr>
        <w:t>.</w:t>
      </w:r>
    </w:p>
    <w:p w:rsidR="00B15886" w:rsidRDefault="00B15886" w:rsidP="00CB5743">
      <w:pPr>
        <w:pStyle w:val="ementa"/>
        <w:contextualSpacing/>
        <w:rPr>
          <w:i w:val="0"/>
        </w:rPr>
      </w:pPr>
    </w:p>
    <w:p w:rsidR="00F407F0" w:rsidRDefault="00F97D79" w:rsidP="00B15886">
      <w:pPr>
        <w:pStyle w:val="ementa"/>
        <w:contextualSpacing/>
        <w:rPr>
          <w:i w:val="0"/>
        </w:rPr>
      </w:pPr>
      <w:r>
        <w:rPr>
          <w:i w:val="0"/>
        </w:rPr>
        <w:t>Art. 7º</w:t>
      </w:r>
      <w:r w:rsidR="00193574">
        <w:rPr>
          <w:i w:val="0"/>
        </w:rPr>
        <w:t xml:space="preserve"> </w:t>
      </w:r>
      <w:r w:rsidR="00137CCA">
        <w:rPr>
          <w:i w:val="0"/>
        </w:rPr>
        <w:t xml:space="preserve">O primeiro Ciclo de Fiscalização </w:t>
      </w:r>
      <w:r w:rsidR="005B04FA">
        <w:rPr>
          <w:i w:val="0"/>
        </w:rPr>
        <w:t xml:space="preserve">inicia-se </w:t>
      </w:r>
      <w:r w:rsidR="009C6AF9">
        <w:rPr>
          <w:i w:val="0"/>
        </w:rPr>
        <w:t xml:space="preserve">com </w:t>
      </w:r>
      <w:r w:rsidR="00137CCA">
        <w:rPr>
          <w:i w:val="0"/>
        </w:rPr>
        <w:t xml:space="preserve">a </w:t>
      </w:r>
      <w:r w:rsidR="009C6AF9">
        <w:rPr>
          <w:i w:val="0"/>
        </w:rPr>
        <w:t>entrada em</w:t>
      </w:r>
      <w:r w:rsidR="00137CCA">
        <w:rPr>
          <w:i w:val="0"/>
        </w:rPr>
        <w:t xml:space="preserve"> vi</w:t>
      </w:r>
      <w:r w:rsidR="005B04FA">
        <w:rPr>
          <w:i w:val="0"/>
        </w:rPr>
        <w:t>gor</w:t>
      </w:r>
      <w:r w:rsidR="00137CCA">
        <w:rPr>
          <w:i w:val="0"/>
        </w:rPr>
        <w:t xml:space="preserve"> da Resolução</w:t>
      </w:r>
      <w:r w:rsidR="00137CCA" w:rsidRPr="00137CCA">
        <w:rPr>
          <w:i w:val="0"/>
        </w:rPr>
        <w:t xml:space="preserve"> </w:t>
      </w:r>
      <w:r w:rsidR="00137CCA">
        <w:rPr>
          <w:i w:val="0"/>
        </w:rPr>
        <w:t>Normativa nº 388, de 25 de novembro de 2015.</w:t>
      </w:r>
    </w:p>
    <w:p w:rsidR="00137CCA" w:rsidRPr="00073FF6" w:rsidRDefault="00137CCA" w:rsidP="00F407F0">
      <w:pPr>
        <w:pStyle w:val="ementa"/>
        <w:contextualSpacing/>
        <w:jc w:val="center"/>
        <w:rPr>
          <w:i w:val="0"/>
        </w:rPr>
      </w:pPr>
    </w:p>
    <w:p w:rsidR="00F92BA3" w:rsidRDefault="00F97D79" w:rsidP="00F407F0">
      <w:pPr>
        <w:pStyle w:val="ementa"/>
        <w:contextualSpacing/>
        <w:rPr>
          <w:i w:val="0"/>
        </w:rPr>
      </w:pPr>
      <w:r>
        <w:rPr>
          <w:i w:val="0"/>
        </w:rPr>
        <w:t>Art. 8º</w:t>
      </w:r>
      <w:r w:rsidR="00193574">
        <w:rPr>
          <w:i w:val="0"/>
        </w:rPr>
        <w:t xml:space="preserve"> </w:t>
      </w:r>
      <w:r w:rsidR="00DE20F9" w:rsidRPr="00073FF6">
        <w:rPr>
          <w:i w:val="0"/>
        </w:rPr>
        <w:t>O</w:t>
      </w:r>
      <w:r w:rsidR="00137CCA">
        <w:rPr>
          <w:i w:val="0"/>
        </w:rPr>
        <w:t xml:space="preserve">s demais </w:t>
      </w:r>
      <w:r w:rsidR="009C6AF9">
        <w:rPr>
          <w:i w:val="0"/>
        </w:rPr>
        <w:t>C</w:t>
      </w:r>
      <w:r w:rsidR="00DE20F9" w:rsidRPr="00073FF6">
        <w:rPr>
          <w:i w:val="0"/>
        </w:rPr>
        <w:t>iclo</w:t>
      </w:r>
      <w:r w:rsidR="00137CCA">
        <w:rPr>
          <w:i w:val="0"/>
        </w:rPr>
        <w:t>s</w:t>
      </w:r>
      <w:r w:rsidR="00DE20F9" w:rsidRPr="00073FF6">
        <w:rPr>
          <w:i w:val="0"/>
        </w:rPr>
        <w:t xml:space="preserve"> de </w:t>
      </w:r>
      <w:r w:rsidR="009C6AF9">
        <w:rPr>
          <w:i w:val="0"/>
        </w:rPr>
        <w:t>F</w:t>
      </w:r>
      <w:r w:rsidR="00DE20F9" w:rsidRPr="00073FF6">
        <w:rPr>
          <w:i w:val="0"/>
        </w:rPr>
        <w:t>iscalização</w:t>
      </w:r>
      <w:r w:rsidR="005B04FA">
        <w:rPr>
          <w:color w:val="000000"/>
        </w:rPr>
        <w:t xml:space="preserve"> </w:t>
      </w:r>
      <w:r w:rsidR="005B04FA" w:rsidRPr="005B04FA">
        <w:rPr>
          <w:i w:val="0"/>
          <w:color w:val="000000"/>
        </w:rPr>
        <w:t xml:space="preserve">serão sucessivos e subsequentes, com cortes temporais semestrais e </w:t>
      </w:r>
      <w:r w:rsidR="00DE20F9" w:rsidRPr="00073FF6">
        <w:rPr>
          <w:i w:val="0"/>
        </w:rPr>
        <w:t>inicia</w:t>
      </w:r>
      <w:r w:rsidR="00137CCA">
        <w:rPr>
          <w:i w:val="0"/>
        </w:rPr>
        <w:t>m</w:t>
      </w:r>
      <w:r w:rsidR="003F681A" w:rsidRPr="00073FF6">
        <w:rPr>
          <w:i w:val="0"/>
        </w:rPr>
        <w:t>-se</w:t>
      </w:r>
      <w:r w:rsidR="00DE20F9" w:rsidRPr="00073FF6">
        <w:rPr>
          <w:i w:val="0"/>
        </w:rPr>
        <w:t xml:space="preserve"> com a leitura e divulgação do </w:t>
      </w:r>
      <w:r w:rsidR="002C3919">
        <w:rPr>
          <w:i w:val="0"/>
        </w:rPr>
        <w:t xml:space="preserve">resultado da aplicação do </w:t>
      </w:r>
      <w:r w:rsidR="00DE20F9" w:rsidRPr="00073FF6">
        <w:rPr>
          <w:i w:val="0"/>
        </w:rPr>
        <w:t>Indicador de Fiscalização</w:t>
      </w:r>
      <w:r w:rsidR="00FB0D6A">
        <w:rPr>
          <w:i w:val="0"/>
        </w:rPr>
        <w:t xml:space="preserve">, </w:t>
      </w:r>
      <w:r w:rsidR="00137CCA">
        <w:rPr>
          <w:i w:val="0"/>
        </w:rPr>
        <w:t>encerrando o ciclo anterior</w:t>
      </w:r>
      <w:r w:rsidR="005B04FA">
        <w:rPr>
          <w:i w:val="0"/>
        </w:rPr>
        <w:t>.</w:t>
      </w:r>
    </w:p>
    <w:p w:rsidR="005F6F78" w:rsidRPr="008D0BEF" w:rsidRDefault="00F97D79" w:rsidP="005F6F78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7D79">
        <w:rPr>
          <w:rFonts w:ascii="Times New Roman" w:hAnsi="Times New Roman" w:cs="Times New Roman"/>
          <w:sz w:val="24"/>
          <w:szCs w:val="24"/>
        </w:rPr>
        <w:t>Art. 9º</w:t>
      </w:r>
      <w:r w:rsidR="00193574">
        <w:t xml:space="preserve"> 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Em </w:t>
      </w:r>
      <w:r w:rsidR="009C6AF9">
        <w:rPr>
          <w:rFonts w:ascii="Times New Roman" w:hAnsi="Times New Roman" w:cs="Times New Roman"/>
          <w:sz w:val="24"/>
          <w:szCs w:val="24"/>
        </w:rPr>
        <w:t>cada Ciclo de F</w:t>
      </w:r>
      <w:r w:rsidR="005F6F78" w:rsidRPr="008D0BEF">
        <w:rPr>
          <w:rFonts w:ascii="Times New Roman" w:hAnsi="Times New Roman" w:cs="Times New Roman"/>
          <w:sz w:val="24"/>
          <w:szCs w:val="24"/>
        </w:rPr>
        <w:t>iscalização serão efetuadas duas leituras do Indicador de Fiscalização.</w:t>
      </w:r>
    </w:p>
    <w:p w:rsidR="005F6F78" w:rsidRPr="008D0BEF" w:rsidRDefault="005F6F78" w:rsidP="005F6F78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6DA1" w:rsidRDefault="00193574" w:rsidP="005F6F78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§1º </w:t>
      </w:r>
      <w:r w:rsidR="005F6F78">
        <w:rPr>
          <w:rFonts w:ascii="Times New Roman" w:hAnsi="Times New Roman" w:cs="Times New Roman"/>
          <w:sz w:val="24"/>
          <w:szCs w:val="24"/>
        </w:rPr>
        <w:t>A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 primeira leitura </w:t>
      </w:r>
      <w:r w:rsidR="00030E62">
        <w:rPr>
          <w:rFonts w:ascii="Times New Roman" w:hAnsi="Times New Roman" w:cs="Times New Roman"/>
          <w:sz w:val="24"/>
          <w:szCs w:val="24"/>
        </w:rPr>
        <w:t xml:space="preserve">encerra </w:t>
      </w:r>
      <w:r w:rsidR="005F6F78" w:rsidRPr="008D0BEF">
        <w:rPr>
          <w:rFonts w:ascii="Times New Roman" w:hAnsi="Times New Roman" w:cs="Times New Roman"/>
          <w:sz w:val="24"/>
          <w:szCs w:val="24"/>
        </w:rPr>
        <w:t>o ciclo de fiscalização</w:t>
      </w:r>
      <w:r w:rsidR="00030E62">
        <w:rPr>
          <w:rFonts w:ascii="Times New Roman" w:hAnsi="Times New Roman" w:cs="Times New Roman"/>
          <w:sz w:val="24"/>
          <w:szCs w:val="24"/>
        </w:rPr>
        <w:t xml:space="preserve"> vigente, dando início a um novo ciclo</w:t>
      </w:r>
      <w:r w:rsidR="003923E0">
        <w:rPr>
          <w:rFonts w:ascii="Times New Roman" w:hAnsi="Times New Roman" w:cs="Times New Roman"/>
          <w:sz w:val="24"/>
          <w:szCs w:val="24"/>
        </w:rPr>
        <w:t xml:space="preserve"> e </w:t>
      </w:r>
      <w:r w:rsidR="00A76DA1">
        <w:rPr>
          <w:rFonts w:ascii="Times New Roman" w:hAnsi="Times New Roman" w:cs="Times New Roman"/>
          <w:sz w:val="24"/>
          <w:szCs w:val="24"/>
        </w:rPr>
        <w:t xml:space="preserve">será utilizada para fins de </w:t>
      </w:r>
      <w:r w:rsidR="00A76DA1" w:rsidRPr="008D0BEF">
        <w:rPr>
          <w:rFonts w:ascii="Times New Roman" w:hAnsi="Times New Roman" w:cs="Times New Roman"/>
          <w:sz w:val="24"/>
          <w:szCs w:val="24"/>
        </w:rPr>
        <w:t xml:space="preserve">aplicação </w:t>
      </w:r>
      <w:r w:rsidR="00A76DA1">
        <w:rPr>
          <w:rFonts w:ascii="Times New Roman" w:hAnsi="Times New Roman" w:cs="Times New Roman"/>
          <w:sz w:val="24"/>
          <w:szCs w:val="24"/>
        </w:rPr>
        <w:t xml:space="preserve">de sanções </w:t>
      </w:r>
      <w:r w:rsidR="00A76DA1" w:rsidRPr="008D0BEF">
        <w:rPr>
          <w:rFonts w:ascii="Times New Roman" w:hAnsi="Times New Roman" w:cs="Times New Roman"/>
          <w:sz w:val="24"/>
          <w:szCs w:val="24"/>
        </w:rPr>
        <w:t xml:space="preserve">e </w:t>
      </w:r>
      <w:r w:rsidR="00A76DA1">
        <w:rPr>
          <w:rFonts w:ascii="Times New Roman" w:hAnsi="Times New Roman" w:cs="Times New Roman"/>
          <w:sz w:val="24"/>
          <w:szCs w:val="24"/>
        </w:rPr>
        <w:t>medidas administrativas conforme disposto no artigo 53 da RN 388 de 25 de novembro de 2015</w:t>
      </w:r>
      <w:r w:rsidR="00A76DA1" w:rsidRPr="008D0BEF">
        <w:rPr>
          <w:rFonts w:ascii="Times New Roman" w:hAnsi="Times New Roman" w:cs="Times New Roman"/>
          <w:sz w:val="24"/>
          <w:szCs w:val="24"/>
        </w:rPr>
        <w:t>.</w:t>
      </w:r>
    </w:p>
    <w:p w:rsidR="00A76DA1" w:rsidRDefault="00A76DA1" w:rsidP="005F6F78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6F78" w:rsidRDefault="003923E0" w:rsidP="005F6F78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</w:t>
      </w:r>
      <w:r w:rsidR="00A76DA1">
        <w:rPr>
          <w:rFonts w:ascii="Times New Roman" w:hAnsi="Times New Roman" w:cs="Times New Roman"/>
          <w:sz w:val="24"/>
          <w:szCs w:val="24"/>
        </w:rPr>
        <w:t>º A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 segunda leitura </w:t>
      </w:r>
      <w:r w:rsidR="00A76DA1">
        <w:rPr>
          <w:rFonts w:ascii="Times New Roman" w:hAnsi="Times New Roman" w:cs="Times New Roman"/>
          <w:sz w:val="24"/>
          <w:szCs w:val="24"/>
        </w:rPr>
        <w:t>será uma prévia da leitura final do indicador de fiscalizaç</w:t>
      </w:r>
      <w:r w:rsidR="00193574">
        <w:rPr>
          <w:rFonts w:ascii="Times New Roman" w:hAnsi="Times New Roman" w:cs="Times New Roman"/>
          <w:sz w:val="24"/>
          <w:szCs w:val="24"/>
        </w:rPr>
        <w:t xml:space="preserve">ão, 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ocorrerá </w:t>
      </w:r>
      <w:proofErr w:type="gramStart"/>
      <w:r w:rsidR="0097773C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97773C">
        <w:rPr>
          <w:rFonts w:ascii="Times New Roman" w:hAnsi="Times New Roman" w:cs="Times New Roman"/>
          <w:sz w:val="24"/>
          <w:szCs w:val="24"/>
        </w:rPr>
        <w:t xml:space="preserve"> (três) meses após o início </w:t>
      </w:r>
      <w:r w:rsidR="00A76DA1">
        <w:rPr>
          <w:rFonts w:ascii="Times New Roman" w:hAnsi="Times New Roman" w:cs="Times New Roman"/>
          <w:sz w:val="24"/>
          <w:szCs w:val="24"/>
        </w:rPr>
        <w:t>d</w:t>
      </w:r>
      <w:r w:rsidR="005F6F78" w:rsidRPr="008D0BEF">
        <w:rPr>
          <w:rFonts w:ascii="Times New Roman" w:hAnsi="Times New Roman" w:cs="Times New Roman"/>
          <w:sz w:val="24"/>
          <w:szCs w:val="24"/>
        </w:rPr>
        <w:t>o ciclo de fiscalização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será disponibilizada </w:t>
      </w:r>
      <w:r w:rsidR="00193574">
        <w:rPr>
          <w:rFonts w:ascii="Times New Roman" w:hAnsi="Times New Roman" w:cs="Times New Roman"/>
          <w:sz w:val="24"/>
          <w:szCs w:val="24"/>
        </w:rPr>
        <w:t xml:space="preserve">à </w:t>
      </w:r>
      <w:r w:rsidR="00A76DA1">
        <w:rPr>
          <w:rFonts w:ascii="Times New Roman" w:hAnsi="Times New Roman" w:cs="Times New Roman"/>
          <w:sz w:val="24"/>
          <w:szCs w:val="24"/>
        </w:rPr>
        <w:t xml:space="preserve">operadora 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para ciência </w:t>
      </w:r>
      <w:r w:rsidR="00A76DA1">
        <w:rPr>
          <w:rFonts w:ascii="Times New Roman" w:hAnsi="Times New Roman" w:cs="Times New Roman"/>
          <w:sz w:val="24"/>
          <w:szCs w:val="24"/>
        </w:rPr>
        <w:t>de seu desempenho.</w:t>
      </w:r>
      <w:r w:rsidR="005F6F78" w:rsidRPr="008D0B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6DA1" w:rsidRPr="008D0BEF" w:rsidRDefault="00A76DA1" w:rsidP="00A76DA1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cap_V_sec_II"/>
      <w:bookmarkEnd w:id="4"/>
    </w:p>
    <w:p w:rsidR="00E1651D" w:rsidRPr="00073FF6" w:rsidRDefault="00E1651D" w:rsidP="00E1651D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>Seção I</w:t>
      </w:r>
      <w:r>
        <w:rPr>
          <w:b/>
          <w:i w:val="0"/>
        </w:rPr>
        <w:t>I</w:t>
      </w:r>
      <w:r w:rsidR="003923E0">
        <w:rPr>
          <w:b/>
          <w:i w:val="0"/>
        </w:rPr>
        <w:t>I</w:t>
      </w:r>
    </w:p>
    <w:p w:rsidR="00E1651D" w:rsidRDefault="00E1651D" w:rsidP="00E1651D">
      <w:pPr>
        <w:pStyle w:val="ementa"/>
        <w:contextualSpacing/>
        <w:jc w:val="center"/>
        <w:rPr>
          <w:b/>
          <w:i w:val="0"/>
        </w:rPr>
      </w:pPr>
      <w:r w:rsidRPr="00073FF6">
        <w:rPr>
          <w:b/>
          <w:i w:val="0"/>
        </w:rPr>
        <w:t xml:space="preserve">Do Ciclo de </w:t>
      </w:r>
      <w:r>
        <w:rPr>
          <w:b/>
          <w:i w:val="0"/>
        </w:rPr>
        <w:t>Aco</w:t>
      </w:r>
      <w:r w:rsidR="003923E0">
        <w:rPr>
          <w:b/>
          <w:i w:val="0"/>
        </w:rPr>
        <w:t>m</w:t>
      </w:r>
      <w:r>
        <w:rPr>
          <w:b/>
          <w:i w:val="0"/>
        </w:rPr>
        <w:t>panhamento</w:t>
      </w:r>
    </w:p>
    <w:p w:rsidR="00E1651D" w:rsidRDefault="00E1651D" w:rsidP="00E1651D">
      <w:pPr>
        <w:pStyle w:val="ementa"/>
        <w:contextualSpacing/>
        <w:jc w:val="center"/>
        <w:rPr>
          <w:b/>
          <w:i w:val="0"/>
        </w:rPr>
      </w:pPr>
    </w:p>
    <w:p w:rsidR="00CB5743" w:rsidRDefault="00137CCA" w:rsidP="00502012">
      <w:pPr>
        <w:pStyle w:val="ementa"/>
        <w:contextualSpacing/>
        <w:rPr>
          <w:i w:val="0"/>
        </w:rPr>
      </w:pPr>
      <w:r>
        <w:rPr>
          <w:i w:val="0"/>
        </w:rPr>
        <w:t xml:space="preserve">Art. </w:t>
      </w:r>
      <w:r w:rsidR="00F97D79">
        <w:rPr>
          <w:i w:val="0"/>
        </w:rPr>
        <w:t>10</w:t>
      </w:r>
      <w:r w:rsidR="00193574">
        <w:rPr>
          <w:i w:val="0"/>
        </w:rPr>
        <w:t xml:space="preserve">. </w:t>
      </w:r>
      <w:r w:rsidR="00E1651D">
        <w:rPr>
          <w:i w:val="0"/>
        </w:rPr>
        <w:t xml:space="preserve">O Ciclo de Acompanhamento corresponde ao ciclo de fiscalização subsequente </w:t>
      </w:r>
      <w:r w:rsidR="009C6AF9">
        <w:rPr>
          <w:i w:val="0"/>
        </w:rPr>
        <w:t xml:space="preserve">àquele em que </w:t>
      </w:r>
      <w:r w:rsidR="0097773C">
        <w:rPr>
          <w:i w:val="0"/>
        </w:rPr>
        <w:t>a operadora foi fiscalizada no âmbito da Intervenção Fiscalizatória</w:t>
      </w:r>
      <w:r w:rsidR="00E1651D">
        <w:rPr>
          <w:i w:val="0"/>
        </w:rPr>
        <w:t>,</w:t>
      </w:r>
      <w:r w:rsidR="009C6AF9">
        <w:rPr>
          <w:i w:val="0"/>
        </w:rPr>
        <w:t xml:space="preserve"> previsto no</w:t>
      </w:r>
      <w:r w:rsidR="00A61D0E">
        <w:rPr>
          <w:i w:val="0"/>
        </w:rPr>
        <w:t xml:space="preserve"> art</w:t>
      </w:r>
      <w:r w:rsidR="00E1651D">
        <w:rPr>
          <w:i w:val="0"/>
        </w:rPr>
        <w:t xml:space="preserve">. </w:t>
      </w:r>
      <w:r w:rsidR="00A61D0E">
        <w:rPr>
          <w:i w:val="0"/>
        </w:rPr>
        <w:t xml:space="preserve">53 </w:t>
      </w:r>
      <w:r w:rsidR="00E1651D">
        <w:rPr>
          <w:i w:val="0"/>
        </w:rPr>
        <w:t xml:space="preserve">da </w:t>
      </w:r>
      <w:r w:rsidR="00E1651D" w:rsidRPr="00FC1E38">
        <w:rPr>
          <w:i w:val="0"/>
        </w:rPr>
        <w:t>Resolução Normativa - RN nº 388, de 25 de novembro de 2015</w:t>
      </w:r>
      <w:r w:rsidR="00E1651D">
        <w:rPr>
          <w:i w:val="0"/>
        </w:rPr>
        <w:t>.</w:t>
      </w:r>
    </w:p>
    <w:p w:rsidR="00502012" w:rsidRPr="00502012" w:rsidRDefault="00502012" w:rsidP="00502012">
      <w:pPr>
        <w:pStyle w:val="ementa"/>
        <w:contextualSpacing/>
        <w:rPr>
          <w:i w:val="0"/>
        </w:rPr>
      </w:pPr>
    </w:p>
    <w:p w:rsidR="00CB5743" w:rsidRPr="00073FF6" w:rsidRDefault="003923E0" w:rsidP="00CB5743">
      <w:pPr>
        <w:pStyle w:val="ementa"/>
        <w:contextualSpacing/>
        <w:jc w:val="center"/>
        <w:rPr>
          <w:b/>
          <w:i w:val="0"/>
        </w:rPr>
      </w:pPr>
      <w:r>
        <w:rPr>
          <w:b/>
          <w:i w:val="0"/>
        </w:rPr>
        <w:t xml:space="preserve">Seção </w:t>
      </w:r>
      <w:r w:rsidR="00E1651D">
        <w:rPr>
          <w:b/>
          <w:i w:val="0"/>
        </w:rPr>
        <w:t>I</w:t>
      </w:r>
      <w:r>
        <w:rPr>
          <w:b/>
          <w:i w:val="0"/>
        </w:rPr>
        <w:t>V</w:t>
      </w:r>
    </w:p>
    <w:p w:rsidR="00CB5743" w:rsidRDefault="00CB5743" w:rsidP="00CB5743">
      <w:pPr>
        <w:pStyle w:val="ementa"/>
        <w:contextualSpacing/>
        <w:jc w:val="center"/>
        <w:rPr>
          <w:b/>
          <w:i w:val="0"/>
        </w:rPr>
      </w:pPr>
      <w:r>
        <w:rPr>
          <w:b/>
          <w:i w:val="0"/>
        </w:rPr>
        <w:t>Da Intervenção Fiscalizatória</w:t>
      </w:r>
    </w:p>
    <w:p w:rsidR="00CB5743" w:rsidRPr="00073FF6" w:rsidRDefault="00CB5743" w:rsidP="00CB5743">
      <w:pPr>
        <w:pStyle w:val="ementa"/>
        <w:contextualSpacing/>
        <w:jc w:val="center"/>
        <w:rPr>
          <w:i w:val="0"/>
        </w:rPr>
      </w:pPr>
    </w:p>
    <w:p w:rsidR="00CB5743" w:rsidRDefault="00CB5743" w:rsidP="00CB5743">
      <w:pPr>
        <w:pStyle w:val="ementa"/>
        <w:contextualSpacing/>
        <w:rPr>
          <w:i w:val="0"/>
        </w:rPr>
      </w:pPr>
      <w:r w:rsidRPr="00073FF6">
        <w:rPr>
          <w:i w:val="0"/>
        </w:rPr>
        <w:t xml:space="preserve">Art. </w:t>
      </w:r>
      <w:r w:rsidR="00F97D79">
        <w:rPr>
          <w:i w:val="0"/>
        </w:rPr>
        <w:t>11</w:t>
      </w:r>
      <w:r w:rsidR="00193574">
        <w:rPr>
          <w:i w:val="0"/>
        </w:rPr>
        <w:t xml:space="preserve">. </w:t>
      </w:r>
      <w:r w:rsidRPr="00073FF6">
        <w:rPr>
          <w:i w:val="0"/>
        </w:rPr>
        <w:t xml:space="preserve">A Intervenção Fiscalizatória </w:t>
      </w:r>
      <w:r>
        <w:rPr>
          <w:i w:val="0"/>
        </w:rPr>
        <w:t xml:space="preserve">corresponde ao </w:t>
      </w:r>
      <w:r w:rsidRPr="00073FF6">
        <w:rPr>
          <w:i w:val="0"/>
        </w:rPr>
        <w:t xml:space="preserve">conjunto de ações a serem executadas pelos agentes especialmente designados para a realização das </w:t>
      </w:r>
      <w:r>
        <w:rPr>
          <w:i w:val="0"/>
        </w:rPr>
        <w:t>operações fiscalizatórias</w:t>
      </w:r>
      <w:r w:rsidR="009C6AF9">
        <w:rPr>
          <w:i w:val="0"/>
        </w:rPr>
        <w:t>,</w:t>
      </w:r>
      <w:r>
        <w:rPr>
          <w:i w:val="0"/>
        </w:rPr>
        <w:t xml:space="preserve"> </w:t>
      </w:r>
      <w:r w:rsidR="009C6AF9">
        <w:rPr>
          <w:i w:val="0"/>
        </w:rPr>
        <w:t>previstas no Plano S</w:t>
      </w:r>
      <w:r w:rsidRPr="00073FF6">
        <w:rPr>
          <w:i w:val="0"/>
        </w:rPr>
        <w:t>emestral</w:t>
      </w:r>
      <w:r w:rsidR="009C6AF9">
        <w:rPr>
          <w:i w:val="0"/>
        </w:rPr>
        <w:t xml:space="preserve"> de Intervenção F</w:t>
      </w:r>
      <w:r w:rsidRPr="00073FF6">
        <w:rPr>
          <w:i w:val="0"/>
        </w:rPr>
        <w:t xml:space="preserve">iscalizatória, conforme definido </w:t>
      </w:r>
      <w:r>
        <w:rPr>
          <w:i w:val="0"/>
        </w:rPr>
        <w:t xml:space="preserve">nos </w:t>
      </w:r>
      <w:proofErr w:type="spellStart"/>
      <w:r>
        <w:rPr>
          <w:i w:val="0"/>
        </w:rPr>
        <w:t>arts</w:t>
      </w:r>
      <w:proofErr w:type="spellEnd"/>
      <w:r>
        <w:rPr>
          <w:i w:val="0"/>
        </w:rPr>
        <w:t xml:space="preserve">. 48 </w:t>
      </w:r>
      <w:proofErr w:type="gramStart"/>
      <w:r>
        <w:rPr>
          <w:i w:val="0"/>
        </w:rPr>
        <w:t>ao 54</w:t>
      </w:r>
      <w:proofErr w:type="gramEnd"/>
      <w:r>
        <w:rPr>
          <w:i w:val="0"/>
        </w:rPr>
        <w:t xml:space="preserve"> da </w:t>
      </w:r>
      <w:r w:rsidRPr="00FC1E38">
        <w:rPr>
          <w:i w:val="0"/>
        </w:rPr>
        <w:t>Resolução Normativa - RN nº 388, de 25 de novembro de 2015</w:t>
      </w:r>
      <w:r>
        <w:rPr>
          <w:i w:val="0"/>
        </w:rPr>
        <w:t>.</w:t>
      </w:r>
    </w:p>
    <w:p w:rsidR="00CB5743" w:rsidRDefault="00137CCA" w:rsidP="00CB57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12</w:t>
      </w:r>
      <w:r w:rsidR="00193574">
        <w:rPr>
          <w:rFonts w:ascii="Times New Roman" w:hAnsi="Times New Roman" w:cs="Times New Roman"/>
          <w:sz w:val="24"/>
          <w:szCs w:val="24"/>
        </w:rPr>
        <w:t xml:space="preserve">. </w:t>
      </w:r>
      <w:r w:rsidR="00CB5743" w:rsidRPr="00073FF6">
        <w:rPr>
          <w:rFonts w:ascii="Times New Roman" w:hAnsi="Times New Roman" w:cs="Times New Roman"/>
          <w:sz w:val="24"/>
          <w:szCs w:val="24"/>
        </w:rPr>
        <w:t xml:space="preserve">As ações da Intervenção Fiscalizatória levarão em consideração a capacidade operacional e o quantitativo de servidores designados para sua execução. </w:t>
      </w:r>
    </w:p>
    <w:p w:rsidR="00F92BA3" w:rsidRDefault="00F92BA3" w:rsidP="00CB57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743" w:rsidRDefault="00F92BA3" w:rsidP="00DF5286">
      <w:pPr>
        <w:pStyle w:val="ementa"/>
        <w:contextualSpacing/>
      </w:pPr>
      <w:r>
        <w:rPr>
          <w:i w:val="0"/>
        </w:rPr>
        <w:t>Art.</w:t>
      </w:r>
      <w:r w:rsidR="00137CCA">
        <w:rPr>
          <w:i w:val="0"/>
        </w:rPr>
        <w:t xml:space="preserve"> </w:t>
      </w:r>
      <w:r w:rsidR="00F97D79">
        <w:rPr>
          <w:i w:val="0"/>
        </w:rPr>
        <w:t>13</w:t>
      </w:r>
      <w:r w:rsidR="00193574">
        <w:rPr>
          <w:i w:val="0"/>
        </w:rPr>
        <w:t xml:space="preserve">. </w:t>
      </w:r>
      <w:r>
        <w:rPr>
          <w:i w:val="0"/>
        </w:rPr>
        <w:t>Será instaurado processo administrativo em face de cada operadora constante do Plano Semestral de Interven</w:t>
      </w:r>
      <w:r w:rsidR="00384FEB">
        <w:rPr>
          <w:i w:val="0"/>
        </w:rPr>
        <w:t xml:space="preserve">ção </w:t>
      </w:r>
      <w:r>
        <w:rPr>
          <w:i w:val="0"/>
        </w:rPr>
        <w:t>F</w:t>
      </w:r>
      <w:r w:rsidR="00384FEB">
        <w:rPr>
          <w:i w:val="0"/>
        </w:rPr>
        <w:t>i</w:t>
      </w:r>
      <w:r>
        <w:rPr>
          <w:i w:val="0"/>
        </w:rPr>
        <w:t>scalizatória</w:t>
      </w:r>
      <w:r w:rsidR="00F24208">
        <w:rPr>
          <w:i w:val="0"/>
        </w:rPr>
        <w:t>,</w:t>
      </w:r>
      <w:r>
        <w:rPr>
          <w:i w:val="0"/>
        </w:rPr>
        <w:t xml:space="preserve"> definido no art. 48 da Resolução Normativa</w:t>
      </w:r>
      <w:r w:rsidR="00F24208">
        <w:rPr>
          <w:i w:val="0"/>
        </w:rPr>
        <w:t xml:space="preserve"> nº 388 de 25 de novembro de 2015</w:t>
      </w:r>
      <w:r w:rsidR="00384FEB">
        <w:rPr>
          <w:i w:val="0"/>
        </w:rPr>
        <w:t>.</w:t>
      </w:r>
    </w:p>
    <w:p w:rsidR="00F407F0" w:rsidRDefault="00A3124A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14</w:t>
      </w:r>
      <w:r w:rsidR="00193574">
        <w:rPr>
          <w:rFonts w:ascii="Times New Roman" w:hAnsi="Times New Roman" w:cs="Times New Roman"/>
          <w:sz w:val="24"/>
          <w:szCs w:val="24"/>
        </w:rPr>
        <w:t>.</w:t>
      </w:r>
      <w:r w:rsidR="00BD0D8F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193574">
        <w:rPr>
          <w:rFonts w:ascii="Times New Roman" w:hAnsi="Times New Roman" w:cs="Times New Roman"/>
          <w:sz w:val="24"/>
          <w:szCs w:val="24"/>
        </w:rPr>
        <w:t xml:space="preserve"> </w:t>
      </w:r>
      <w:r w:rsidR="00F24208">
        <w:rPr>
          <w:rFonts w:ascii="Times New Roman" w:hAnsi="Times New Roman" w:cs="Times New Roman"/>
          <w:sz w:val="24"/>
          <w:szCs w:val="24"/>
        </w:rPr>
        <w:t>S</w:t>
      </w:r>
      <w:r w:rsidR="00F24208" w:rsidRPr="00073FF6">
        <w:rPr>
          <w:rFonts w:ascii="Times New Roman" w:hAnsi="Times New Roman" w:cs="Times New Roman"/>
          <w:sz w:val="24"/>
          <w:szCs w:val="24"/>
        </w:rPr>
        <w:t>erá publicada</w:t>
      </w:r>
      <w:r w:rsidR="00F24208">
        <w:rPr>
          <w:rFonts w:ascii="Times New Roman" w:hAnsi="Times New Roman" w:cs="Times New Roman"/>
          <w:sz w:val="24"/>
          <w:szCs w:val="24"/>
        </w:rPr>
        <w:t xml:space="preserve">, </w:t>
      </w:r>
      <w:r w:rsidR="00F24208" w:rsidRPr="00073FF6">
        <w:rPr>
          <w:rFonts w:ascii="Times New Roman" w:hAnsi="Times New Roman" w:cs="Times New Roman"/>
          <w:sz w:val="24"/>
          <w:szCs w:val="24"/>
        </w:rPr>
        <w:t xml:space="preserve">em até </w:t>
      </w:r>
      <w:proofErr w:type="gramStart"/>
      <w:r w:rsidR="00F24208" w:rsidRPr="00073FF6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F24208">
        <w:rPr>
          <w:rFonts w:ascii="Times New Roman" w:hAnsi="Times New Roman" w:cs="Times New Roman"/>
          <w:sz w:val="24"/>
          <w:szCs w:val="24"/>
        </w:rPr>
        <w:t xml:space="preserve"> (cinco)</w:t>
      </w:r>
      <w:r w:rsidR="00F24208" w:rsidRPr="00073FF6">
        <w:rPr>
          <w:rFonts w:ascii="Times New Roman" w:hAnsi="Times New Roman" w:cs="Times New Roman"/>
          <w:sz w:val="24"/>
          <w:szCs w:val="24"/>
        </w:rPr>
        <w:t xml:space="preserve"> dias úteis a contar da divulgação  do indicador de fiscalização</w:t>
      </w:r>
      <w:r w:rsidR="00F24208">
        <w:rPr>
          <w:rFonts w:ascii="Times New Roman" w:hAnsi="Times New Roman" w:cs="Times New Roman"/>
          <w:sz w:val="24"/>
          <w:szCs w:val="24"/>
        </w:rPr>
        <w:t>,</w:t>
      </w:r>
      <w:r w:rsidR="00BD0D8F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DD2947" w:rsidRPr="00073FF6">
        <w:rPr>
          <w:rFonts w:ascii="Times New Roman" w:hAnsi="Times New Roman" w:cs="Times New Roman"/>
          <w:sz w:val="24"/>
          <w:szCs w:val="24"/>
        </w:rPr>
        <w:t>N</w:t>
      </w:r>
      <w:r w:rsidR="00BD0D8F" w:rsidRPr="00073FF6">
        <w:rPr>
          <w:rFonts w:ascii="Times New Roman" w:hAnsi="Times New Roman" w:cs="Times New Roman"/>
          <w:sz w:val="24"/>
          <w:szCs w:val="24"/>
        </w:rPr>
        <w:t xml:space="preserve">ota </w:t>
      </w:r>
      <w:r w:rsidR="00DD2947" w:rsidRPr="00073FF6">
        <w:rPr>
          <w:rFonts w:ascii="Times New Roman" w:hAnsi="Times New Roman" w:cs="Times New Roman"/>
          <w:sz w:val="24"/>
          <w:szCs w:val="24"/>
        </w:rPr>
        <w:t>T</w:t>
      </w:r>
      <w:r w:rsidR="00BD0D8F" w:rsidRPr="00073FF6">
        <w:rPr>
          <w:rFonts w:ascii="Times New Roman" w:hAnsi="Times New Roman" w:cs="Times New Roman"/>
          <w:sz w:val="24"/>
          <w:szCs w:val="24"/>
        </w:rPr>
        <w:t>écnica</w:t>
      </w:r>
      <w:r w:rsidR="00F24208">
        <w:rPr>
          <w:rFonts w:ascii="Times New Roman" w:hAnsi="Times New Roman" w:cs="Times New Roman"/>
          <w:sz w:val="24"/>
          <w:szCs w:val="24"/>
        </w:rPr>
        <w:t>,</w:t>
      </w:r>
      <w:r w:rsidR="00BD0D8F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FD5A46" w:rsidRPr="00073FF6">
        <w:rPr>
          <w:rFonts w:ascii="Times New Roman" w:hAnsi="Times New Roman" w:cs="Times New Roman"/>
          <w:sz w:val="24"/>
          <w:szCs w:val="24"/>
        </w:rPr>
        <w:t>de que trata o art. 49 da R</w:t>
      </w:r>
      <w:r w:rsidR="008E58EE" w:rsidRPr="00073FF6">
        <w:rPr>
          <w:rFonts w:ascii="Times New Roman" w:hAnsi="Times New Roman" w:cs="Times New Roman"/>
          <w:sz w:val="24"/>
          <w:szCs w:val="24"/>
        </w:rPr>
        <w:t>N</w:t>
      </w:r>
      <w:r w:rsidR="00FD5A46" w:rsidRPr="00073FF6">
        <w:rPr>
          <w:rFonts w:ascii="Times New Roman" w:hAnsi="Times New Roman" w:cs="Times New Roman"/>
          <w:sz w:val="24"/>
          <w:szCs w:val="24"/>
        </w:rPr>
        <w:t xml:space="preserve"> n° 388</w:t>
      </w:r>
      <w:r w:rsidR="00F24208">
        <w:rPr>
          <w:rFonts w:ascii="Times New Roman" w:hAnsi="Times New Roman" w:cs="Times New Roman"/>
          <w:sz w:val="24"/>
          <w:szCs w:val="24"/>
        </w:rPr>
        <w:t>,</w:t>
      </w:r>
      <w:r w:rsidR="00CB5743">
        <w:rPr>
          <w:rFonts w:ascii="Times New Roman" w:hAnsi="Times New Roman" w:cs="Times New Roman"/>
          <w:sz w:val="24"/>
          <w:szCs w:val="24"/>
        </w:rPr>
        <w:t xml:space="preserve"> de 25 de novembro de </w:t>
      </w:r>
      <w:r w:rsidR="00FD5A46" w:rsidRPr="00073FF6">
        <w:rPr>
          <w:rFonts w:ascii="Times New Roman" w:hAnsi="Times New Roman" w:cs="Times New Roman"/>
          <w:sz w:val="24"/>
          <w:szCs w:val="24"/>
        </w:rPr>
        <w:t>2015</w:t>
      </w:r>
      <w:r w:rsidR="00F24208">
        <w:rPr>
          <w:rFonts w:ascii="Times New Roman" w:hAnsi="Times New Roman" w:cs="Times New Roman"/>
          <w:sz w:val="24"/>
          <w:szCs w:val="24"/>
        </w:rPr>
        <w:t>,</w:t>
      </w:r>
      <w:r w:rsidR="00FD5A46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F24208" w:rsidRPr="00073FF6">
        <w:rPr>
          <w:rFonts w:ascii="Times New Roman" w:hAnsi="Times New Roman" w:cs="Times New Roman"/>
          <w:sz w:val="24"/>
          <w:szCs w:val="24"/>
        </w:rPr>
        <w:t xml:space="preserve">contendo os critérios a serem adotados no Plano Semestral de </w:t>
      </w:r>
      <w:r w:rsidR="00F24208">
        <w:rPr>
          <w:rFonts w:ascii="Times New Roman" w:hAnsi="Times New Roman" w:cs="Times New Roman"/>
          <w:sz w:val="24"/>
          <w:szCs w:val="24"/>
        </w:rPr>
        <w:t xml:space="preserve">Intervenção Fiscalizatória. </w:t>
      </w:r>
      <w:r w:rsidR="00DD2947" w:rsidRPr="00073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3E0" w:rsidRPr="00073FF6" w:rsidRDefault="003923E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1647" w:rsidRPr="00073FF6" w:rsidRDefault="004E6C05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15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="008E58EE" w:rsidRPr="00073FF6">
        <w:rPr>
          <w:rFonts w:ascii="Times New Roman" w:hAnsi="Times New Roman" w:cs="Times New Roman"/>
          <w:sz w:val="24"/>
          <w:szCs w:val="24"/>
        </w:rPr>
        <w:t>Será elaborada</w:t>
      </w:r>
      <w:r w:rsidR="00CB1647" w:rsidRPr="00073FF6">
        <w:rPr>
          <w:rFonts w:ascii="Times New Roman" w:hAnsi="Times New Roman" w:cs="Times New Roman"/>
          <w:sz w:val="24"/>
          <w:szCs w:val="24"/>
        </w:rPr>
        <w:t xml:space="preserve"> lista com as operadoras</w:t>
      </w:r>
      <w:r w:rsidR="0080235D" w:rsidRPr="00073FF6">
        <w:rPr>
          <w:rFonts w:ascii="Times New Roman" w:hAnsi="Times New Roman" w:cs="Times New Roman"/>
          <w:sz w:val="24"/>
          <w:szCs w:val="24"/>
        </w:rPr>
        <w:t xml:space="preserve"> que irão compor o Plano Semestral de Intervenção Fiscalizatória</w:t>
      </w:r>
      <w:r w:rsidR="00F24208">
        <w:rPr>
          <w:rFonts w:ascii="Times New Roman" w:hAnsi="Times New Roman" w:cs="Times New Roman"/>
          <w:sz w:val="24"/>
          <w:szCs w:val="24"/>
        </w:rPr>
        <w:t>,</w:t>
      </w:r>
      <w:r w:rsidR="00AF550B">
        <w:rPr>
          <w:rFonts w:ascii="Times New Roman" w:hAnsi="Times New Roman" w:cs="Times New Roman"/>
          <w:sz w:val="24"/>
          <w:szCs w:val="24"/>
        </w:rPr>
        <w:t xml:space="preserve"> que deverá ser aprovada pela Diretoria de </w:t>
      </w:r>
      <w:proofErr w:type="gramStart"/>
      <w:r w:rsidR="00AF550B">
        <w:rPr>
          <w:rFonts w:ascii="Times New Roman" w:hAnsi="Times New Roman" w:cs="Times New Roman"/>
          <w:sz w:val="24"/>
          <w:szCs w:val="24"/>
        </w:rPr>
        <w:t>Fiscalização</w:t>
      </w:r>
      <w:r w:rsidR="00F97D79">
        <w:rPr>
          <w:rFonts w:ascii="Times New Roman" w:hAnsi="Times New Roman" w:cs="Times New Roman"/>
          <w:sz w:val="24"/>
          <w:szCs w:val="24"/>
        </w:rPr>
        <w:t xml:space="preserve"> -DIFIS</w:t>
      </w:r>
      <w:proofErr w:type="gramEnd"/>
      <w:r w:rsidR="0080235D" w:rsidRPr="00073F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5F2" w:rsidRPr="00073FF6" w:rsidRDefault="00BA75F2" w:rsidP="00F407F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F6">
        <w:rPr>
          <w:rFonts w:ascii="Times New Roman" w:hAnsi="Times New Roman" w:cs="Times New Roman"/>
          <w:b/>
          <w:sz w:val="24"/>
          <w:szCs w:val="24"/>
        </w:rPr>
        <w:t>Subseção I</w:t>
      </w:r>
    </w:p>
    <w:p w:rsidR="006C169B" w:rsidRPr="00073FF6" w:rsidRDefault="00BA75F2" w:rsidP="00F407F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F6">
        <w:rPr>
          <w:rFonts w:ascii="Times New Roman" w:hAnsi="Times New Roman" w:cs="Times New Roman"/>
          <w:b/>
          <w:sz w:val="24"/>
          <w:szCs w:val="24"/>
        </w:rPr>
        <w:t>Das Diligências</w:t>
      </w:r>
    </w:p>
    <w:p w:rsidR="00625D8B" w:rsidRPr="00073FF6" w:rsidRDefault="00625D8B" w:rsidP="00F407F0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15F6" w:rsidRPr="00073FF6" w:rsidRDefault="00625D8B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16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="00602F9D" w:rsidRPr="00073FF6">
        <w:rPr>
          <w:rFonts w:ascii="Times New Roman" w:hAnsi="Times New Roman" w:cs="Times New Roman"/>
          <w:sz w:val="24"/>
          <w:szCs w:val="24"/>
        </w:rPr>
        <w:t>As diligências</w:t>
      </w:r>
      <w:r w:rsidR="00764075">
        <w:rPr>
          <w:rFonts w:ascii="Times New Roman" w:hAnsi="Times New Roman" w:cs="Times New Roman"/>
          <w:sz w:val="24"/>
          <w:szCs w:val="24"/>
        </w:rPr>
        <w:t>,</w:t>
      </w:r>
      <w:r w:rsidR="00602F9D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764075">
        <w:rPr>
          <w:rFonts w:ascii="Times New Roman" w:hAnsi="Times New Roman" w:cs="Times New Roman"/>
          <w:sz w:val="24"/>
          <w:szCs w:val="24"/>
        </w:rPr>
        <w:t xml:space="preserve">a serem realizadas nas operadoras, </w:t>
      </w:r>
      <w:r w:rsidR="00602F9D" w:rsidRPr="00073FF6">
        <w:rPr>
          <w:rFonts w:ascii="Times New Roman" w:hAnsi="Times New Roman" w:cs="Times New Roman"/>
          <w:sz w:val="24"/>
          <w:szCs w:val="24"/>
        </w:rPr>
        <w:t>serão organizadas previamente com a definição de seu escopo</w:t>
      </w:r>
      <w:r w:rsidR="00B515F6" w:rsidRPr="00073FF6">
        <w:rPr>
          <w:rFonts w:ascii="Times New Roman" w:hAnsi="Times New Roman" w:cs="Times New Roman"/>
          <w:sz w:val="24"/>
          <w:szCs w:val="24"/>
        </w:rPr>
        <w:t>.</w:t>
      </w:r>
      <w:r w:rsidR="00602F9D" w:rsidRPr="00073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74F0" w:rsidRDefault="00B515F6" w:rsidP="00E46AD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§</w:t>
      </w:r>
      <w:r w:rsidR="006E07D2" w:rsidRPr="00073FF6">
        <w:rPr>
          <w:rFonts w:ascii="Times New Roman" w:hAnsi="Times New Roman" w:cs="Times New Roman"/>
          <w:sz w:val="24"/>
          <w:szCs w:val="24"/>
        </w:rPr>
        <w:t>1º</w:t>
      </w:r>
      <w:proofErr w:type="gramStart"/>
      <w:r w:rsidR="006E07D2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Pr="00073F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97674" w:rsidRPr="00073FF6">
        <w:rPr>
          <w:rFonts w:ascii="Times New Roman" w:hAnsi="Times New Roman" w:cs="Times New Roman"/>
          <w:sz w:val="24"/>
          <w:szCs w:val="24"/>
        </w:rPr>
        <w:t>O</w:t>
      </w:r>
      <w:r w:rsidRPr="00073FF6">
        <w:rPr>
          <w:rFonts w:ascii="Times New Roman" w:hAnsi="Times New Roman" w:cs="Times New Roman"/>
          <w:sz w:val="24"/>
          <w:szCs w:val="24"/>
        </w:rPr>
        <w:t xml:space="preserve"> escopo </w:t>
      </w:r>
      <w:r w:rsidR="00860AE4" w:rsidRPr="00073FF6">
        <w:rPr>
          <w:rFonts w:ascii="Times New Roman" w:hAnsi="Times New Roman" w:cs="Times New Roman"/>
          <w:sz w:val="24"/>
          <w:szCs w:val="24"/>
        </w:rPr>
        <w:t>das diligências</w:t>
      </w:r>
      <w:r w:rsidR="00D97674" w:rsidRPr="00073FF6">
        <w:rPr>
          <w:rFonts w:ascii="Times New Roman" w:hAnsi="Times New Roman" w:cs="Times New Roman"/>
          <w:sz w:val="24"/>
          <w:szCs w:val="24"/>
        </w:rPr>
        <w:t xml:space="preserve"> será definido por ato da Diretor</w:t>
      </w:r>
      <w:r w:rsidR="0078655D" w:rsidRPr="00073FF6">
        <w:rPr>
          <w:rFonts w:ascii="Times New Roman" w:hAnsi="Times New Roman" w:cs="Times New Roman"/>
          <w:sz w:val="24"/>
          <w:szCs w:val="24"/>
        </w:rPr>
        <w:t>i</w:t>
      </w:r>
      <w:r w:rsidR="00D97674" w:rsidRPr="00073FF6">
        <w:rPr>
          <w:rFonts w:ascii="Times New Roman" w:hAnsi="Times New Roman" w:cs="Times New Roman"/>
          <w:sz w:val="24"/>
          <w:szCs w:val="24"/>
        </w:rPr>
        <w:t>a de Fiscalização e</w:t>
      </w:r>
      <w:r w:rsidR="0078655D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Pr="00073FF6">
        <w:rPr>
          <w:rFonts w:ascii="Times New Roman" w:hAnsi="Times New Roman" w:cs="Times New Roman"/>
          <w:sz w:val="24"/>
          <w:szCs w:val="24"/>
        </w:rPr>
        <w:t>deverá abarcar, prioritariamente,</w:t>
      </w:r>
      <w:r w:rsidR="00DC4092" w:rsidRPr="00073FF6">
        <w:rPr>
          <w:rFonts w:ascii="Times New Roman" w:hAnsi="Times New Roman" w:cs="Times New Roman"/>
          <w:sz w:val="24"/>
          <w:szCs w:val="24"/>
        </w:rPr>
        <w:t xml:space="preserve"> os temas mais demandados de cada operadora, os </w:t>
      </w:r>
      <w:r w:rsidR="00E46AD5" w:rsidRPr="00073FF6">
        <w:rPr>
          <w:rFonts w:ascii="Times New Roman" w:hAnsi="Times New Roman" w:cs="Times New Roman"/>
          <w:sz w:val="24"/>
          <w:szCs w:val="24"/>
        </w:rPr>
        <w:t>indícios de anormalidades ou desequilíbrios</w:t>
      </w:r>
      <w:r w:rsidR="000974F0" w:rsidRPr="00073FF6">
        <w:rPr>
          <w:rFonts w:ascii="Times New Roman" w:hAnsi="Times New Roman" w:cs="Times New Roman"/>
          <w:sz w:val="24"/>
          <w:szCs w:val="24"/>
        </w:rPr>
        <w:t xml:space="preserve"> e os</w:t>
      </w:r>
      <w:r w:rsidR="00E46AD5" w:rsidRPr="00073FF6">
        <w:rPr>
          <w:rFonts w:ascii="Times New Roman" w:hAnsi="Times New Roman" w:cs="Times New Roman"/>
          <w:sz w:val="24"/>
          <w:szCs w:val="24"/>
        </w:rPr>
        <w:t xml:space="preserve"> caso</w:t>
      </w:r>
      <w:r w:rsidR="000974F0" w:rsidRPr="00073FF6">
        <w:rPr>
          <w:rFonts w:ascii="Times New Roman" w:hAnsi="Times New Roman" w:cs="Times New Roman"/>
          <w:sz w:val="24"/>
          <w:szCs w:val="24"/>
        </w:rPr>
        <w:t>s</w:t>
      </w:r>
      <w:r w:rsidR="00E46AD5" w:rsidRPr="00073FF6">
        <w:rPr>
          <w:rFonts w:ascii="Times New Roman" w:hAnsi="Times New Roman" w:cs="Times New Roman"/>
          <w:sz w:val="24"/>
          <w:szCs w:val="24"/>
        </w:rPr>
        <w:t xml:space="preserve"> de relevante descumprimento</w:t>
      </w:r>
      <w:r w:rsidR="00DC4092" w:rsidRPr="00073FF6">
        <w:rPr>
          <w:rFonts w:ascii="Times New Roman" w:hAnsi="Times New Roman" w:cs="Times New Roman"/>
          <w:sz w:val="24"/>
          <w:szCs w:val="24"/>
        </w:rPr>
        <w:t xml:space="preserve"> das normas que regem o mercado de saúde suplementar</w:t>
      </w:r>
      <w:r w:rsidR="00CB5743">
        <w:rPr>
          <w:rFonts w:ascii="Times New Roman" w:hAnsi="Times New Roman" w:cs="Times New Roman"/>
          <w:sz w:val="24"/>
          <w:szCs w:val="24"/>
        </w:rPr>
        <w:t>,</w:t>
      </w:r>
      <w:r w:rsidR="00DC4092" w:rsidRPr="00073FF6">
        <w:rPr>
          <w:rFonts w:ascii="Times New Roman" w:hAnsi="Times New Roman" w:cs="Times New Roman"/>
          <w:sz w:val="24"/>
          <w:szCs w:val="24"/>
        </w:rPr>
        <w:t xml:space="preserve"> constatados por manifestações dos órgãos da ANS. </w:t>
      </w:r>
      <w:r w:rsidR="00E46AD5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Pr="00073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155" w:rsidRPr="00073FF6" w:rsidRDefault="00980155" w:rsidP="00E46AD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6FF6" w:rsidRPr="00073FF6" w:rsidRDefault="00382D3A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§</w:t>
      </w:r>
      <w:r w:rsidR="00934D51">
        <w:rPr>
          <w:rFonts w:ascii="Times New Roman" w:hAnsi="Times New Roman" w:cs="Times New Roman"/>
          <w:sz w:val="24"/>
          <w:szCs w:val="24"/>
        </w:rPr>
        <w:t>2</w:t>
      </w:r>
      <w:r w:rsidRPr="00073FF6">
        <w:rPr>
          <w:rFonts w:ascii="Times New Roman" w:hAnsi="Times New Roman" w:cs="Times New Roman"/>
          <w:sz w:val="24"/>
          <w:szCs w:val="24"/>
        </w:rPr>
        <w:t>º</w:t>
      </w:r>
      <w:r w:rsidR="008862EF">
        <w:rPr>
          <w:rFonts w:ascii="Times New Roman" w:hAnsi="Times New Roman" w:cs="Times New Roman"/>
          <w:sz w:val="24"/>
          <w:szCs w:val="24"/>
        </w:rPr>
        <w:t xml:space="preserve"> </w:t>
      </w:r>
      <w:r w:rsidR="00934D51">
        <w:rPr>
          <w:rFonts w:ascii="Times New Roman" w:hAnsi="Times New Roman" w:cs="Times New Roman"/>
          <w:sz w:val="24"/>
          <w:szCs w:val="24"/>
        </w:rPr>
        <w:t xml:space="preserve">No curso da realização das diligências previamente definidas, pode restar caracterizada a necessidade de ampliação de seu escopo, devendo </w:t>
      </w:r>
      <w:r w:rsidR="00986FF6" w:rsidRPr="00073FF6">
        <w:rPr>
          <w:rFonts w:ascii="Times New Roman" w:hAnsi="Times New Roman" w:cs="Times New Roman"/>
          <w:sz w:val="24"/>
          <w:szCs w:val="24"/>
        </w:rPr>
        <w:t>a Diretoria de Fiscalização ser comunicada</w:t>
      </w:r>
      <w:r w:rsidR="00F90517">
        <w:rPr>
          <w:rFonts w:ascii="Times New Roman" w:hAnsi="Times New Roman" w:cs="Times New Roman"/>
          <w:sz w:val="24"/>
          <w:szCs w:val="24"/>
        </w:rPr>
        <w:t>:</w:t>
      </w:r>
    </w:p>
    <w:p w:rsidR="00986FF6" w:rsidRPr="00073FF6" w:rsidRDefault="00986FF6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68FE" w:rsidRPr="00073FF6" w:rsidRDefault="00986FF6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I – Caso a Diretoria de Fiscalização entenda conveniente</w:t>
      </w:r>
      <w:r w:rsidR="00F97D79">
        <w:rPr>
          <w:rFonts w:ascii="Times New Roman" w:hAnsi="Times New Roman" w:cs="Times New Roman"/>
          <w:sz w:val="24"/>
          <w:szCs w:val="24"/>
        </w:rPr>
        <w:t xml:space="preserve"> </w:t>
      </w:r>
      <w:r w:rsidRPr="00073FF6">
        <w:rPr>
          <w:rFonts w:ascii="Times New Roman" w:hAnsi="Times New Roman" w:cs="Times New Roman"/>
          <w:sz w:val="24"/>
          <w:szCs w:val="24"/>
        </w:rPr>
        <w:t xml:space="preserve">que a apuração de irregularidade diversa da </w:t>
      </w:r>
      <w:r w:rsidR="009768FE" w:rsidRPr="00073FF6">
        <w:rPr>
          <w:rFonts w:ascii="Times New Roman" w:hAnsi="Times New Roman" w:cs="Times New Roman"/>
          <w:sz w:val="24"/>
          <w:szCs w:val="24"/>
        </w:rPr>
        <w:t>estipulada no escopo da diligência seja feita no âmbito da intervenção fiscalizatória</w:t>
      </w:r>
      <w:r w:rsidR="00934D51">
        <w:rPr>
          <w:rFonts w:ascii="Times New Roman" w:hAnsi="Times New Roman" w:cs="Times New Roman"/>
          <w:sz w:val="24"/>
          <w:szCs w:val="24"/>
        </w:rPr>
        <w:t>,</w:t>
      </w:r>
      <w:r w:rsidR="009768FE" w:rsidRPr="00073FF6">
        <w:rPr>
          <w:rFonts w:ascii="Times New Roman" w:hAnsi="Times New Roman" w:cs="Times New Roman"/>
          <w:sz w:val="24"/>
          <w:szCs w:val="24"/>
        </w:rPr>
        <w:t xml:space="preserve"> determinará sua ampliação.</w:t>
      </w:r>
    </w:p>
    <w:p w:rsidR="009768FE" w:rsidRPr="00073FF6" w:rsidRDefault="009768FE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68FE" w:rsidRPr="00073FF6" w:rsidRDefault="009768FE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II</w:t>
      </w:r>
      <w:r w:rsidR="00797481" w:rsidRPr="00073FF6">
        <w:rPr>
          <w:rFonts w:ascii="Times New Roman" w:hAnsi="Times New Roman" w:cs="Times New Roman"/>
          <w:sz w:val="24"/>
          <w:szCs w:val="24"/>
        </w:rPr>
        <w:t xml:space="preserve"> - </w:t>
      </w:r>
      <w:r w:rsidR="00382D3A" w:rsidRPr="00073FF6">
        <w:rPr>
          <w:rFonts w:ascii="Times New Roman" w:hAnsi="Times New Roman" w:cs="Times New Roman"/>
          <w:sz w:val="24"/>
          <w:szCs w:val="24"/>
        </w:rPr>
        <w:t xml:space="preserve">Caso </w:t>
      </w:r>
      <w:r w:rsidRPr="00073FF6">
        <w:rPr>
          <w:rFonts w:ascii="Times New Roman" w:hAnsi="Times New Roman" w:cs="Times New Roman"/>
          <w:sz w:val="24"/>
          <w:szCs w:val="24"/>
        </w:rPr>
        <w:t>a Diretoria de Fiscalização entenda que</w:t>
      </w:r>
      <w:r w:rsidR="00797481" w:rsidRPr="00073FF6">
        <w:rPr>
          <w:rFonts w:ascii="Times New Roman" w:hAnsi="Times New Roman" w:cs="Times New Roman"/>
          <w:sz w:val="24"/>
          <w:szCs w:val="24"/>
        </w:rPr>
        <w:t xml:space="preserve"> a apuração do </w:t>
      </w:r>
      <w:r w:rsidRPr="00073FF6">
        <w:rPr>
          <w:rFonts w:ascii="Times New Roman" w:hAnsi="Times New Roman" w:cs="Times New Roman"/>
          <w:sz w:val="24"/>
          <w:szCs w:val="24"/>
        </w:rPr>
        <w:t>tema reportado</w:t>
      </w:r>
      <w:r w:rsidR="00073FF6" w:rsidRPr="00073FF6">
        <w:rPr>
          <w:rFonts w:ascii="Times New Roman" w:hAnsi="Times New Roman" w:cs="Times New Roman"/>
          <w:sz w:val="24"/>
          <w:szCs w:val="24"/>
        </w:rPr>
        <w:t xml:space="preserve"> não é oportun</w:t>
      </w:r>
      <w:r w:rsidR="00934D51">
        <w:rPr>
          <w:rFonts w:ascii="Times New Roman" w:hAnsi="Times New Roman" w:cs="Times New Roman"/>
          <w:sz w:val="24"/>
          <w:szCs w:val="24"/>
        </w:rPr>
        <w:t>a</w:t>
      </w:r>
      <w:r w:rsidR="00F97D79">
        <w:rPr>
          <w:rFonts w:ascii="Times New Roman" w:hAnsi="Times New Roman" w:cs="Times New Roman"/>
          <w:sz w:val="24"/>
          <w:szCs w:val="24"/>
        </w:rPr>
        <w:t xml:space="preserve"> </w:t>
      </w:r>
      <w:r w:rsidR="00934D51">
        <w:rPr>
          <w:rFonts w:ascii="Times New Roman" w:hAnsi="Times New Roman" w:cs="Times New Roman"/>
          <w:sz w:val="24"/>
          <w:szCs w:val="24"/>
        </w:rPr>
        <w:t xml:space="preserve">no curso da Intervenção Fiscalizatória, </w:t>
      </w:r>
      <w:r w:rsidRPr="00073FF6">
        <w:rPr>
          <w:rFonts w:ascii="Times New Roman" w:hAnsi="Times New Roman" w:cs="Times New Roman"/>
          <w:sz w:val="24"/>
          <w:szCs w:val="24"/>
        </w:rPr>
        <w:t>determinará que a apuração da irregularidade seja feita em apartado e em momento diverso.</w:t>
      </w:r>
    </w:p>
    <w:p w:rsidR="00F407F0" w:rsidRPr="00073FF6" w:rsidRDefault="009768FE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E9E" w:rsidRPr="00073FF6" w:rsidRDefault="006C169B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>§</w:t>
      </w:r>
      <w:r w:rsidR="00F97D79">
        <w:rPr>
          <w:rFonts w:ascii="Times New Roman" w:hAnsi="Times New Roman" w:cs="Times New Roman"/>
          <w:sz w:val="24"/>
          <w:szCs w:val="24"/>
        </w:rPr>
        <w:t>3</w:t>
      </w:r>
      <w:r w:rsidR="00871E9E" w:rsidRPr="00073FF6">
        <w:rPr>
          <w:rFonts w:ascii="Times New Roman" w:hAnsi="Times New Roman" w:cs="Times New Roman"/>
          <w:sz w:val="24"/>
          <w:szCs w:val="24"/>
        </w:rPr>
        <w:t>º</w:t>
      </w:r>
      <w:r w:rsidR="008862EF">
        <w:rPr>
          <w:rFonts w:ascii="Times New Roman" w:hAnsi="Times New Roman" w:cs="Times New Roman"/>
          <w:sz w:val="24"/>
          <w:szCs w:val="24"/>
        </w:rPr>
        <w:t xml:space="preserve"> </w:t>
      </w:r>
      <w:r w:rsidR="00EF6C2C" w:rsidRPr="00073FF6">
        <w:rPr>
          <w:rFonts w:ascii="Times New Roman" w:hAnsi="Times New Roman" w:cs="Times New Roman"/>
          <w:sz w:val="24"/>
          <w:szCs w:val="24"/>
        </w:rPr>
        <w:t>A</w:t>
      </w:r>
      <w:r w:rsidR="00934D51">
        <w:rPr>
          <w:rFonts w:ascii="Times New Roman" w:hAnsi="Times New Roman" w:cs="Times New Roman"/>
          <w:sz w:val="24"/>
          <w:szCs w:val="24"/>
        </w:rPr>
        <w:t xml:space="preserve"> ampliação do escopo das diligências, no â</w:t>
      </w:r>
      <w:r w:rsidR="007F1720">
        <w:rPr>
          <w:rFonts w:ascii="Times New Roman" w:hAnsi="Times New Roman" w:cs="Times New Roman"/>
          <w:sz w:val="24"/>
          <w:szCs w:val="24"/>
        </w:rPr>
        <w:t>mbito da I</w:t>
      </w:r>
      <w:r w:rsidR="00934D51">
        <w:rPr>
          <w:rFonts w:ascii="Times New Roman" w:hAnsi="Times New Roman" w:cs="Times New Roman"/>
          <w:sz w:val="24"/>
          <w:szCs w:val="24"/>
        </w:rPr>
        <w:t>nterven</w:t>
      </w:r>
      <w:r w:rsidR="007F1720">
        <w:rPr>
          <w:rFonts w:ascii="Times New Roman" w:hAnsi="Times New Roman" w:cs="Times New Roman"/>
          <w:sz w:val="24"/>
          <w:szCs w:val="24"/>
        </w:rPr>
        <w:t>ção F</w:t>
      </w:r>
      <w:r w:rsidR="00934D51">
        <w:rPr>
          <w:rFonts w:ascii="Times New Roman" w:hAnsi="Times New Roman" w:cs="Times New Roman"/>
          <w:sz w:val="24"/>
          <w:szCs w:val="24"/>
        </w:rPr>
        <w:t>iscalizatória,</w:t>
      </w:r>
      <w:proofErr w:type="gramStart"/>
      <w:r w:rsidR="00934D51">
        <w:rPr>
          <w:rFonts w:ascii="Times New Roman" w:hAnsi="Times New Roman" w:cs="Times New Roman"/>
          <w:sz w:val="24"/>
          <w:szCs w:val="24"/>
        </w:rPr>
        <w:t xml:space="preserve"> </w:t>
      </w:r>
      <w:r w:rsidR="00EF6C2C" w:rsidRPr="00073F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F6C2C" w:rsidRPr="00073FF6">
        <w:rPr>
          <w:rFonts w:ascii="Times New Roman" w:hAnsi="Times New Roman" w:cs="Times New Roman"/>
          <w:sz w:val="24"/>
          <w:szCs w:val="24"/>
        </w:rPr>
        <w:t>não estender</w:t>
      </w:r>
      <w:r w:rsidR="007F1720">
        <w:rPr>
          <w:rFonts w:ascii="Times New Roman" w:hAnsi="Times New Roman" w:cs="Times New Roman"/>
          <w:sz w:val="24"/>
          <w:szCs w:val="24"/>
        </w:rPr>
        <w:t>á</w:t>
      </w:r>
      <w:r w:rsidR="00EF6C2C" w:rsidRPr="00073FF6">
        <w:rPr>
          <w:rFonts w:ascii="Times New Roman" w:hAnsi="Times New Roman" w:cs="Times New Roman"/>
          <w:sz w:val="24"/>
          <w:szCs w:val="24"/>
        </w:rPr>
        <w:t xml:space="preserve"> o prazo para conclusão do Relatório Diagnóstico</w:t>
      </w:r>
      <w:r w:rsidR="00934D51">
        <w:rPr>
          <w:rFonts w:ascii="Times New Roman" w:hAnsi="Times New Roman" w:cs="Times New Roman"/>
          <w:sz w:val="24"/>
          <w:szCs w:val="24"/>
        </w:rPr>
        <w:t>, previsto no art. 52 da Resolução Normativa nº 388 de 25 de novembro de 2015.</w:t>
      </w:r>
      <w:r w:rsidR="007F5AEC" w:rsidRPr="00073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169B" w:rsidRPr="00073FF6" w:rsidRDefault="008862EF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F97D7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º </w:t>
      </w:r>
      <w:r w:rsidR="007F5AEC" w:rsidRPr="00073FF6">
        <w:rPr>
          <w:rFonts w:ascii="Times New Roman" w:hAnsi="Times New Roman" w:cs="Times New Roman"/>
          <w:sz w:val="24"/>
          <w:szCs w:val="24"/>
        </w:rPr>
        <w:t>Os indícios de infração eventualmente identificados no curso da I</w:t>
      </w:r>
      <w:r w:rsidR="00A21244" w:rsidRPr="00073FF6">
        <w:rPr>
          <w:rFonts w:ascii="Times New Roman" w:hAnsi="Times New Roman" w:cs="Times New Roman"/>
          <w:sz w:val="24"/>
          <w:szCs w:val="24"/>
        </w:rPr>
        <w:t>ntervenção Fiscalizatória</w:t>
      </w:r>
      <w:r w:rsidR="00642482" w:rsidRPr="00073FF6">
        <w:rPr>
          <w:rFonts w:ascii="Times New Roman" w:hAnsi="Times New Roman" w:cs="Times New Roman"/>
          <w:sz w:val="24"/>
          <w:szCs w:val="24"/>
        </w:rPr>
        <w:t>,</w:t>
      </w:r>
      <w:r w:rsidR="007F5AEC" w:rsidRPr="00073FF6">
        <w:rPr>
          <w:rFonts w:ascii="Times New Roman" w:hAnsi="Times New Roman" w:cs="Times New Roman"/>
          <w:sz w:val="24"/>
          <w:szCs w:val="24"/>
        </w:rPr>
        <w:t xml:space="preserve"> que não estejam contemplados no escopo</w:t>
      </w:r>
      <w:r w:rsidR="003F0D14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A6613B" w:rsidRPr="00073FF6">
        <w:rPr>
          <w:rFonts w:ascii="Times New Roman" w:hAnsi="Times New Roman" w:cs="Times New Roman"/>
          <w:sz w:val="24"/>
          <w:szCs w:val="24"/>
        </w:rPr>
        <w:t>das diligências</w:t>
      </w:r>
      <w:r w:rsidR="007F5AEC" w:rsidRPr="00073FF6">
        <w:rPr>
          <w:rFonts w:ascii="Times New Roman" w:hAnsi="Times New Roman" w:cs="Times New Roman"/>
          <w:sz w:val="24"/>
          <w:szCs w:val="24"/>
        </w:rPr>
        <w:t xml:space="preserve">, </w:t>
      </w:r>
      <w:r w:rsidR="00A6613B" w:rsidRPr="00073FF6">
        <w:rPr>
          <w:rFonts w:ascii="Times New Roman" w:hAnsi="Times New Roman" w:cs="Times New Roman"/>
          <w:sz w:val="24"/>
          <w:szCs w:val="24"/>
        </w:rPr>
        <w:t xml:space="preserve">poderão </w:t>
      </w:r>
      <w:r w:rsidR="007F5AEC" w:rsidRPr="00073FF6">
        <w:rPr>
          <w:rFonts w:ascii="Times New Roman" w:hAnsi="Times New Roman" w:cs="Times New Roman"/>
          <w:sz w:val="24"/>
          <w:szCs w:val="24"/>
        </w:rPr>
        <w:t>ser objeto de apuração em processo apartado.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C2C" w:rsidRPr="00073FF6" w:rsidRDefault="00370651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17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Pr="00073FF6">
        <w:rPr>
          <w:rFonts w:ascii="Times New Roman" w:hAnsi="Times New Roman" w:cs="Times New Roman"/>
          <w:sz w:val="24"/>
          <w:szCs w:val="24"/>
        </w:rPr>
        <w:t>As operadoras selecionadas serão comunicadas sobre as diligências</w:t>
      </w:r>
      <w:r w:rsidR="005A4CB5">
        <w:rPr>
          <w:rFonts w:ascii="Times New Roman" w:hAnsi="Times New Roman" w:cs="Times New Roman"/>
          <w:sz w:val="24"/>
          <w:szCs w:val="24"/>
        </w:rPr>
        <w:t>,</w:t>
      </w:r>
      <w:r w:rsidR="00D1111B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7F1720">
        <w:rPr>
          <w:rFonts w:ascii="Times New Roman" w:hAnsi="Times New Roman" w:cs="Times New Roman"/>
          <w:sz w:val="24"/>
          <w:szCs w:val="24"/>
        </w:rPr>
        <w:t>previamente definidas</w:t>
      </w:r>
      <w:r w:rsidR="005A4CB5">
        <w:rPr>
          <w:rFonts w:ascii="Times New Roman" w:hAnsi="Times New Roman" w:cs="Times New Roman"/>
          <w:sz w:val="24"/>
          <w:szCs w:val="24"/>
        </w:rPr>
        <w:t>,</w:t>
      </w:r>
      <w:r w:rsidR="007F1720">
        <w:rPr>
          <w:rFonts w:ascii="Times New Roman" w:hAnsi="Times New Roman" w:cs="Times New Roman"/>
          <w:sz w:val="24"/>
          <w:szCs w:val="24"/>
        </w:rPr>
        <w:t xml:space="preserve"> </w:t>
      </w:r>
      <w:r w:rsidR="00D573C6" w:rsidRPr="00073FF6">
        <w:rPr>
          <w:rFonts w:ascii="Times New Roman" w:hAnsi="Times New Roman" w:cs="Times New Roman"/>
          <w:sz w:val="24"/>
          <w:szCs w:val="24"/>
        </w:rPr>
        <w:t xml:space="preserve">com </w:t>
      </w:r>
      <w:r w:rsidR="00F233DF" w:rsidRPr="00073FF6">
        <w:rPr>
          <w:rFonts w:ascii="Times New Roman" w:hAnsi="Times New Roman" w:cs="Times New Roman"/>
          <w:sz w:val="24"/>
          <w:szCs w:val="24"/>
        </w:rPr>
        <w:t xml:space="preserve">no mínimo </w:t>
      </w:r>
      <w:r w:rsidR="00EF6C2C" w:rsidRPr="00073FF6">
        <w:rPr>
          <w:rFonts w:ascii="Times New Roman" w:hAnsi="Times New Roman" w:cs="Times New Roman"/>
          <w:sz w:val="24"/>
          <w:szCs w:val="24"/>
        </w:rPr>
        <w:t xml:space="preserve">10 (dez) dias </w:t>
      </w:r>
      <w:r w:rsidR="00D573C6" w:rsidRPr="00073FF6">
        <w:rPr>
          <w:rFonts w:ascii="Times New Roman" w:hAnsi="Times New Roman" w:cs="Times New Roman"/>
          <w:sz w:val="24"/>
          <w:szCs w:val="24"/>
        </w:rPr>
        <w:t>de antecedência</w:t>
      </w:r>
      <w:r w:rsidRPr="00073F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0651" w:rsidRPr="00073FF6" w:rsidRDefault="00E27A65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Parágrafo único. </w:t>
      </w:r>
      <w:r w:rsidR="0013491F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7F7758">
        <w:rPr>
          <w:rFonts w:ascii="Times New Roman" w:hAnsi="Times New Roman" w:cs="Times New Roman"/>
          <w:sz w:val="24"/>
          <w:szCs w:val="24"/>
        </w:rPr>
        <w:t>No ofício de comunicação à</w:t>
      </w:r>
      <w:r w:rsidR="007F1720">
        <w:rPr>
          <w:rFonts w:ascii="Times New Roman" w:hAnsi="Times New Roman" w:cs="Times New Roman"/>
          <w:sz w:val="24"/>
          <w:szCs w:val="24"/>
        </w:rPr>
        <w:t xml:space="preserve"> operadora será requisitada documentação prévia, que deverá ser disponibilizada à equipe de fiscalização</w:t>
      </w:r>
      <w:r w:rsidR="007F7758">
        <w:rPr>
          <w:rFonts w:ascii="Times New Roman" w:hAnsi="Times New Roman" w:cs="Times New Roman"/>
          <w:sz w:val="24"/>
          <w:szCs w:val="24"/>
        </w:rPr>
        <w:t xml:space="preserve">, </w:t>
      </w:r>
      <w:r w:rsidR="00370651" w:rsidRPr="00073FF6">
        <w:rPr>
          <w:rFonts w:ascii="Times New Roman" w:hAnsi="Times New Roman" w:cs="Times New Roman"/>
          <w:sz w:val="24"/>
          <w:szCs w:val="24"/>
        </w:rPr>
        <w:t>sem que represente prejuízo à requisição de novas documentações</w:t>
      </w:r>
      <w:r w:rsidR="003F0D14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7F7758">
        <w:rPr>
          <w:rFonts w:ascii="Times New Roman" w:hAnsi="Times New Roman" w:cs="Times New Roman"/>
          <w:sz w:val="24"/>
          <w:szCs w:val="24"/>
        </w:rPr>
        <w:t>e</w:t>
      </w:r>
      <w:r w:rsidR="003F0D14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370651" w:rsidRPr="00073FF6">
        <w:rPr>
          <w:rFonts w:ascii="Times New Roman" w:hAnsi="Times New Roman" w:cs="Times New Roman"/>
          <w:sz w:val="24"/>
          <w:szCs w:val="24"/>
        </w:rPr>
        <w:t>informações</w:t>
      </w:r>
      <w:r w:rsidR="007F1720">
        <w:rPr>
          <w:rFonts w:ascii="Times New Roman" w:hAnsi="Times New Roman" w:cs="Times New Roman"/>
          <w:sz w:val="24"/>
          <w:szCs w:val="24"/>
        </w:rPr>
        <w:t xml:space="preserve"> no curso ou após a diligência.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32A8" w:rsidRPr="00073FF6" w:rsidRDefault="00370651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F97D79">
        <w:rPr>
          <w:rFonts w:ascii="Times New Roman" w:hAnsi="Times New Roman" w:cs="Times New Roman"/>
          <w:sz w:val="24"/>
          <w:szCs w:val="24"/>
        </w:rPr>
        <w:t>18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Pr="00073FF6">
        <w:rPr>
          <w:rFonts w:ascii="Times New Roman" w:hAnsi="Times New Roman" w:cs="Times New Roman"/>
          <w:sz w:val="24"/>
          <w:szCs w:val="24"/>
        </w:rPr>
        <w:t>As diligência</w:t>
      </w:r>
      <w:r w:rsidR="00B132A8" w:rsidRPr="00073FF6">
        <w:rPr>
          <w:rFonts w:ascii="Times New Roman" w:hAnsi="Times New Roman" w:cs="Times New Roman"/>
          <w:sz w:val="24"/>
          <w:szCs w:val="24"/>
        </w:rPr>
        <w:t>s deverão observar os seguintes critérios: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DF2" w:rsidRPr="00073FF6" w:rsidRDefault="00B132A8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§ </w:t>
      </w:r>
      <w:r w:rsidR="00F84D0A" w:rsidRPr="00073FF6">
        <w:rPr>
          <w:rFonts w:ascii="Times New Roman" w:hAnsi="Times New Roman" w:cs="Times New Roman"/>
          <w:sz w:val="24"/>
          <w:szCs w:val="24"/>
        </w:rPr>
        <w:t>1º</w:t>
      </w:r>
      <w:proofErr w:type="gramStart"/>
      <w:r w:rsidR="00F84D0A" w:rsidRPr="00073FF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370651" w:rsidRPr="00073FF6">
        <w:rPr>
          <w:rFonts w:ascii="Times New Roman" w:hAnsi="Times New Roman" w:cs="Times New Roman"/>
          <w:sz w:val="24"/>
          <w:szCs w:val="24"/>
        </w:rPr>
        <w:t>Serão realizadas por</w:t>
      </w:r>
      <w:r w:rsidR="00FB4DF2" w:rsidRPr="00073FF6">
        <w:rPr>
          <w:rFonts w:ascii="Times New Roman" w:hAnsi="Times New Roman" w:cs="Times New Roman"/>
          <w:sz w:val="24"/>
          <w:szCs w:val="24"/>
        </w:rPr>
        <w:t>, no mínimo,</w:t>
      </w:r>
      <w:r w:rsidR="00370651" w:rsidRPr="00073FF6">
        <w:rPr>
          <w:rFonts w:ascii="Times New Roman" w:hAnsi="Times New Roman" w:cs="Times New Roman"/>
          <w:sz w:val="24"/>
          <w:szCs w:val="24"/>
        </w:rPr>
        <w:t xml:space="preserve"> 2(dois) agentes</w:t>
      </w:r>
      <w:r w:rsidR="007F1720">
        <w:rPr>
          <w:rFonts w:ascii="Times New Roman" w:hAnsi="Times New Roman" w:cs="Times New Roman"/>
          <w:sz w:val="24"/>
          <w:szCs w:val="24"/>
        </w:rPr>
        <w:t xml:space="preserve"> da fiscal</w:t>
      </w:r>
      <w:r w:rsidR="007F7758">
        <w:rPr>
          <w:rFonts w:ascii="Times New Roman" w:hAnsi="Times New Roman" w:cs="Times New Roman"/>
          <w:sz w:val="24"/>
          <w:szCs w:val="24"/>
        </w:rPr>
        <w:t>i</w:t>
      </w:r>
      <w:r w:rsidR="007F1720">
        <w:rPr>
          <w:rFonts w:ascii="Times New Roman" w:hAnsi="Times New Roman" w:cs="Times New Roman"/>
          <w:sz w:val="24"/>
          <w:szCs w:val="24"/>
        </w:rPr>
        <w:t>zação</w:t>
      </w:r>
      <w:r w:rsidR="00FB4DF2" w:rsidRPr="00073FF6">
        <w:rPr>
          <w:rFonts w:ascii="Times New Roman" w:hAnsi="Times New Roman" w:cs="Times New Roman"/>
          <w:sz w:val="24"/>
          <w:szCs w:val="24"/>
        </w:rPr>
        <w:t>;</w:t>
      </w:r>
    </w:p>
    <w:p w:rsidR="00F407F0" w:rsidRPr="00073FF6" w:rsidRDefault="00F407F0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07F0" w:rsidRDefault="00F97D79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§2º </w:t>
      </w:r>
      <w:r w:rsidR="005A4CB5">
        <w:rPr>
          <w:rFonts w:ascii="Times New Roman" w:hAnsi="Times New Roman" w:cs="Times New Roman"/>
          <w:sz w:val="24"/>
          <w:szCs w:val="24"/>
        </w:rPr>
        <w:t>Terão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4CB5">
        <w:rPr>
          <w:rFonts w:ascii="Times New Roman" w:hAnsi="Times New Roman" w:cs="Times New Roman"/>
          <w:sz w:val="24"/>
          <w:szCs w:val="24"/>
        </w:rPr>
        <w:t xml:space="preserve">prazo de </w:t>
      </w:r>
      <w:r w:rsidR="00370651" w:rsidRPr="00073FF6">
        <w:rPr>
          <w:rFonts w:ascii="Times New Roman" w:hAnsi="Times New Roman" w:cs="Times New Roman"/>
          <w:sz w:val="24"/>
          <w:szCs w:val="24"/>
        </w:rPr>
        <w:t>duração</w:t>
      </w:r>
      <w:r w:rsidR="008B1FC7" w:rsidRPr="00073FF6">
        <w:rPr>
          <w:rFonts w:ascii="Times New Roman" w:hAnsi="Times New Roman" w:cs="Times New Roman"/>
          <w:sz w:val="24"/>
          <w:szCs w:val="24"/>
        </w:rPr>
        <w:t xml:space="preserve"> </w:t>
      </w:r>
      <w:r w:rsidR="00AF3052" w:rsidRPr="00073FF6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="00370651" w:rsidRPr="00073FF6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370651" w:rsidRPr="00073FF6">
        <w:rPr>
          <w:rFonts w:ascii="Times New Roman" w:hAnsi="Times New Roman" w:cs="Times New Roman"/>
          <w:sz w:val="24"/>
          <w:szCs w:val="24"/>
        </w:rPr>
        <w:t xml:space="preserve">(cinco) dias úteis, </w:t>
      </w:r>
      <w:r w:rsidRPr="00F97D79">
        <w:rPr>
          <w:rFonts w:ascii="Times New Roman" w:hAnsi="Times New Roman" w:cs="Times New Roman"/>
          <w:sz w:val="24"/>
          <w:szCs w:val="24"/>
        </w:rPr>
        <w:t>podendo ser abreviado ou prorrogado conforme a necessidade do serviço</w:t>
      </w:r>
    </w:p>
    <w:p w:rsidR="00384FEB" w:rsidRDefault="00384FEB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4FEB" w:rsidRPr="00073FF6" w:rsidRDefault="00F24208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</w:t>
      </w:r>
      <w:r w:rsidR="00F97D79">
        <w:rPr>
          <w:rFonts w:ascii="Times New Roman" w:hAnsi="Times New Roman" w:cs="Times New Roman"/>
          <w:sz w:val="24"/>
          <w:szCs w:val="24"/>
        </w:rPr>
        <w:t>9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="00322037">
        <w:rPr>
          <w:rFonts w:ascii="Times New Roman" w:hAnsi="Times New Roman" w:cs="Times New Roman"/>
          <w:sz w:val="24"/>
          <w:szCs w:val="24"/>
        </w:rPr>
        <w:t>A</w:t>
      </w:r>
      <w:r w:rsidR="00846623">
        <w:rPr>
          <w:rFonts w:ascii="Times New Roman" w:hAnsi="Times New Roman" w:cs="Times New Roman"/>
          <w:sz w:val="24"/>
          <w:szCs w:val="24"/>
        </w:rPr>
        <w:t xml:space="preserve">o término </w:t>
      </w:r>
      <w:r w:rsidR="00322037">
        <w:rPr>
          <w:rFonts w:ascii="Times New Roman" w:hAnsi="Times New Roman" w:cs="Times New Roman"/>
          <w:sz w:val="24"/>
          <w:szCs w:val="24"/>
        </w:rPr>
        <w:t xml:space="preserve">da realização </w:t>
      </w:r>
      <w:r w:rsidR="00846623">
        <w:rPr>
          <w:rFonts w:ascii="Times New Roman" w:hAnsi="Times New Roman" w:cs="Times New Roman"/>
          <w:sz w:val="24"/>
          <w:szCs w:val="24"/>
        </w:rPr>
        <w:t xml:space="preserve">das diligências, </w:t>
      </w:r>
      <w:r w:rsidR="00322037">
        <w:rPr>
          <w:rFonts w:ascii="Times New Roman" w:hAnsi="Times New Roman" w:cs="Times New Roman"/>
          <w:sz w:val="24"/>
          <w:szCs w:val="24"/>
        </w:rPr>
        <w:t>caso não tenha sido cumprid</w:t>
      </w:r>
      <w:r w:rsidR="00A91FDE">
        <w:rPr>
          <w:rFonts w:ascii="Times New Roman" w:hAnsi="Times New Roman" w:cs="Times New Roman"/>
          <w:sz w:val="24"/>
          <w:szCs w:val="24"/>
        </w:rPr>
        <w:t xml:space="preserve">a a entrega de documentação ou </w:t>
      </w:r>
      <w:r w:rsidR="00322037">
        <w:rPr>
          <w:rFonts w:ascii="Times New Roman" w:hAnsi="Times New Roman" w:cs="Times New Roman"/>
          <w:sz w:val="24"/>
          <w:szCs w:val="24"/>
        </w:rPr>
        <w:t xml:space="preserve">informação requisitada pelos agentes de fiscalização, </w:t>
      </w:r>
      <w:r w:rsidR="00846623">
        <w:rPr>
          <w:rFonts w:ascii="Times New Roman" w:hAnsi="Times New Roman" w:cs="Times New Roman"/>
          <w:sz w:val="24"/>
          <w:szCs w:val="24"/>
        </w:rPr>
        <w:t>será lavrado</w:t>
      </w:r>
      <w:r w:rsidR="00322037">
        <w:rPr>
          <w:rFonts w:ascii="Times New Roman" w:hAnsi="Times New Roman" w:cs="Times New Roman"/>
          <w:sz w:val="24"/>
          <w:szCs w:val="24"/>
        </w:rPr>
        <w:t>,</w:t>
      </w:r>
      <w:r w:rsidR="00846623">
        <w:rPr>
          <w:rFonts w:ascii="Times New Roman" w:hAnsi="Times New Roman" w:cs="Times New Roman"/>
          <w:sz w:val="24"/>
          <w:szCs w:val="24"/>
        </w:rPr>
        <w:t xml:space="preserve"> no local</w:t>
      </w:r>
      <w:r w:rsidR="00322037">
        <w:rPr>
          <w:rFonts w:ascii="Times New Roman" w:hAnsi="Times New Roman" w:cs="Times New Roman"/>
          <w:sz w:val="24"/>
          <w:szCs w:val="24"/>
        </w:rPr>
        <w:t>,</w:t>
      </w:r>
      <w:r w:rsidR="00846623">
        <w:rPr>
          <w:rFonts w:ascii="Times New Roman" w:hAnsi="Times New Roman" w:cs="Times New Roman"/>
          <w:sz w:val="24"/>
          <w:szCs w:val="24"/>
        </w:rPr>
        <w:t xml:space="preserve"> termo de requisição de documentos</w:t>
      </w:r>
      <w:r w:rsidR="00322037">
        <w:rPr>
          <w:rFonts w:ascii="Times New Roman" w:hAnsi="Times New Roman" w:cs="Times New Roman"/>
          <w:sz w:val="24"/>
          <w:szCs w:val="24"/>
        </w:rPr>
        <w:t>,</w:t>
      </w:r>
      <w:r w:rsidR="00846623">
        <w:rPr>
          <w:rFonts w:ascii="Times New Roman" w:hAnsi="Times New Roman" w:cs="Times New Roman"/>
          <w:sz w:val="24"/>
          <w:szCs w:val="24"/>
        </w:rPr>
        <w:t xml:space="preserve"> </w:t>
      </w:r>
      <w:r w:rsidR="00322037">
        <w:rPr>
          <w:rFonts w:ascii="Times New Roman" w:hAnsi="Times New Roman" w:cs="Times New Roman"/>
          <w:sz w:val="24"/>
          <w:szCs w:val="24"/>
        </w:rPr>
        <w:t>cujo prazo má</w:t>
      </w:r>
      <w:r w:rsidR="00846623">
        <w:rPr>
          <w:rFonts w:ascii="Times New Roman" w:hAnsi="Times New Roman" w:cs="Times New Roman"/>
          <w:sz w:val="24"/>
          <w:szCs w:val="24"/>
        </w:rPr>
        <w:t xml:space="preserve">ximo de entrega será de </w:t>
      </w:r>
      <w:proofErr w:type="gramStart"/>
      <w:r w:rsidR="00846623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322037">
        <w:rPr>
          <w:rFonts w:ascii="Times New Roman" w:hAnsi="Times New Roman" w:cs="Times New Roman"/>
          <w:sz w:val="24"/>
          <w:szCs w:val="24"/>
        </w:rPr>
        <w:t xml:space="preserve"> (cinco)</w:t>
      </w:r>
      <w:r w:rsidR="00846623">
        <w:rPr>
          <w:rFonts w:ascii="Times New Roman" w:hAnsi="Times New Roman" w:cs="Times New Roman"/>
          <w:sz w:val="24"/>
          <w:szCs w:val="24"/>
        </w:rPr>
        <w:t xml:space="preserve"> dias úteis. </w:t>
      </w:r>
    </w:p>
    <w:p w:rsidR="00F42121" w:rsidRPr="00073FF6" w:rsidRDefault="00F42121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07F0" w:rsidRPr="00073FF6" w:rsidRDefault="002541D2" w:rsidP="00F407F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F6">
        <w:rPr>
          <w:rFonts w:ascii="Times New Roman" w:hAnsi="Times New Roman" w:cs="Times New Roman"/>
          <w:b/>
          <w:sz w:val="24"/>
          <w:szCs w:val="24"/>
        </w:rPr>
        <w:t>Subseção II</w:t>
      </w:r>
    </w:p>
    <w:p w:rsidR="002541D2" w:rsidRPr="00073FF6" w:rsidRDefault="002541D2" w:rsidP="00F407F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F6">
        <w:rPr>
          <w:rFonts w:ascii="Times New Roman" w:hAnsi="Times New Roman" w:cs="Times New Roman"/>
          <w:b/>
          <w:sz w:val="24"/>
          <w:szCs w:val="24"/>
        </w:rPr>
        <w:t>Do Relatório Diagnóstico</w:t>
      </w:r>
    </w:p>
    <w:p w:rsidR="0018290E" w:rsidRPr="00073FF6" w:rsidRDefault="0018290E" w:rsidP="00F407F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17A" w:rsidRPr="00B77FC3" w:rsidRDefault="00705B82" w:rsidP="00F407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08E7">
        <w:rPr>
          <w:rFonts w:ascii="Times New Roman" w:hAnsi="Times New Roman" w:cs="Times New Roman"/>
          <w:sz w:val="24"/>
          <w:szCs w:val="24"/>
        </w:rPr>
        <w:t>Art</w:t>
      </w:r>
      <w:r w:rsidRPr="00B77FC3">
        <w:rPr>
          <w:rFonts w:ascii="Times New Roman" w:hAnsi="Times New Roman" w:cs="Times New Roman"/>
          <w:sz w:val="24"/>
          <w:szCs w:val="24"/>
        </w:rPr>
        <w:t xml:space="preserve">. </w:t>
      </w:r>
      <w:r w:rsidR="00DF5286">
        <w:rPr>
          <w:rFonts w:ascii="Times New Roman" w:hAnsi="Times New Roman" w:cs="Times New Roman"/>
          <w:sz w:val="24"/>
          <w:szCs w:val="24"/>
        </w:rPr>
        <w:t>20</w:t>
      </w:r>
      <w:r w:rsidR="008862EF">
        <w:rPr>
          <w:rFonts w:ascii="Times New Roman" w:hAnsi="Times New Roman" w:cs="Times New Roman"/>
          <w:sz w:val="24"/>
          <w:szCs w:val="24"/>
        </w:rPr>
        <w:t xml:space="preserve">. </w:t>
      </w:r>
      <w:r w:rsidR="00711F20">
        <w:rPr>
          <w:rFonts w:ascii="Times New Roman" w:hAnsi="Times New Roman" w:cs="Times New Roman"/>
          <w:sz w:val="24"/>
          <w:szCs w:val="24"/>
        </w:rPr>
        <w:t xml:space="preserve">O </w:t>
      </w:r>
      <w:r w:rsidR="007F7758">
        <w:rPr>
          <w:rFonts w:ascii="Times New Roman" w:hAnsi="Times New Roman" w:cs="Times New Roman"/>
          <w:sz w:val="24"/>
          <w:szCs w:val="24"/>
        </w:rPr>
        <w:t>R</w:t>
      </w:r>
      <w:r w:rsidR="00711F20">
        <w:rPr>
          <w:rFonts w:ascii="Times New Roman" w:hAnsi="Times New Roman" w:cs="Times New Roman"/>
          <w:sz w:val="24"/>
          <w:szCs w:val="24"/>
        </w:rPr>
        <w:t xml:space="preserve">elatório </w:t>
      </w:r>
      <w:r w:rsidR="007F7758">
        <w:rPr>
          <w:rFonts w:ascii="Times New Roman" w:hAnsi="Times New Roman" w:cs="Times New Roman"/>
          <w:sz w:val="24"/>
          <w:szCs w:val="24"/>
        </w:rPr>
        <w:t>D</w:t>
      </w:r>
      <w:r w:rsidR="00711F20">
        <w:rPr>
          <w:rFonts w:ascii="Times New Roman" w:hAnsi="Times New Roman" w:cs="Times New Roman"/>
          <w:sz w:val="24"/>
          <w:szCs w:val="24"/>
        </w:rPr>
        <w:t>iagnóstico será elaborado após o término da</w:t>
      </w:r>
      <w:r w:rsidR="00A91FDE">
        <w:rPr>
          <w:rFonts w:ascii="Times New Roman" w:hAnsi="Times New Roman" w:cs="Times New Roman"/>
          <w:sz w:val="24"/>
          <w:szCs w:val="24"/>
        </w:rPr>
        <w:t>s</w:t>
      </w:r>
      <w:r w:rsidR="00711F20">
        <w:rPr>
          <w:rFonts w:ascii="Times New Roman" w:hAnsi="Times New Roman" w:cs="Times New Roman"/>
          <w:sz w:val="24"/>
          <w:szCs w:val="24"/>
        </w:rPr>
        <w:t xml:space="preserve"> </w:t>
      </w:r>
      <w:r w:rsidR="00306443" w:rsidRPr="00B77FC3">
        <w:rPr>
          <w:rFonts w:ascii="Times New Roman" w:hAnsi="Times New Roman" w:cs="Times New Roman"/>
          <w:sz w:val="24"/>
          <w:szCs w:val="24"/>
        </w:rPr>
        <w:t>diligência</w:t>
      </w:r>
      <w:r w:rsidR="00A91FDE">
        <w:rPr>
          <w:rFonts w:ascii="Times New Roman" w:hAnsi="Times New Roman" w:cs="Times New Roman"/>
          <w:sz w:val="24"/>
          <w:szCs w:val="24"/>
        </w:rPr>
        <w:t>s</w:t>
      </w:r>
      <w:r w:rsidR="00306443" w:rsidRPr="00B77FC3">
        <w:rPr>
          <w:rFonts w:ascii="Times New Roman" w:hAnsi="Times New Roman" w:cs="Times New Roman"/>
          <w:sz w:val="24"/>
          <w:szCs w:val="24"/>
        </w:rPr>
        <w:t xml:space="preserve"> </w:t>
      </w:r>
      <w:r w:rsidR="00711F20">
        <w:rPr>
          <w:rFonts w:ascii="Times New Roman" w:hAnsi="Times New Roman" w:cs="Times New Roman"/>
          <w:sz w:val="24"/>
          <w:szCs w:val="24"/>
        </w:rPr>
        <w:t>e</w:t>
      </w:r>
      <w:r w:rsidR="006153C2" w:rsidRPr="00B77FC3">
        <w:rPr>
          <w:rFonts w:ascii="Times New Roman" w:hAnsi="Times New Roman" w:cs="Times New Roman"/>
          <w:sz w:val="24"/>
          <w:szCs w:val="24"/>
        </w:rPr>
        <w:t xml:space="preserve"> deverá conter </w:t>
      </w:r>
      <w:r w:rsidR="00F06EBD">
        <w:rPr>
          <w:rFonts w:ascii="Times New Roman" w:hAnsi="Times New Roman" w:cs="Times New Roman"/>
          <w:sz w:val="24"/>
          <w:szCs w:val="24"/>
        </w:rPr>
        <w:t>um relato d</w:t>
      </w:r>
      <w:r w:rsidR="006153C2" w:rsidRPr="00B77FC3">
        <w:rPr>
          <w:rFonts w:ascii="Times New Roman" w:hAnsi="Times New Roman" w:cs="Times New Roman"/>
          <w:sz w:val="24"/>
          <w:szCs w:val="24"/>
        </w:rPr>
        <w:t xml:space="preserve">as anormalidades encontradas, </w:t>
      </w:r>
      <w:r w:rsidR="00B77FC3">
        <w:rPr>
          <w:rFonts w:ascii="Times New Roman" w:hAnsi="Times New Roman" w:cs="Times New Roman"/>
          <w:sz w:val="24"/>
          <w:szCs w:val="24"/>
        </w:rPr>
        <w:t>as determinações</w:t>
      </w:r>
      <w:r w:rsidR="00A908E7">
        <w:rPr>
          <w:rFonts w:ascii="Times New Roman" w:hAnsi="Times New Roman" w:cs="Times New Roman"/>
          <w:sz w:val="24"/>
          <w:szCs w:val="24"/>
        </w:rPr>
        <w:t xml:space="preserve"> para o saneamento das irregularidades </w:t>
      </w:r>
      <w:r w:rsidR="00B77FC3" w:rsidRPr="005E72AD">
        <w:rPr>
          <w:rFonts w:ascii="Times New Roman" w:hAnsi="Times New Roman" w:cs="Times New Roman"/>
          <w:sz w:val="24"/>
          <w:szCs w:val="24"/>
        </w:rPr>
        <w:t xml:space="preserve">e o prazo </w:t>
      </w:r>
      <w:r w:rsidR="00B77FC3">
        <w:rPr>
          <w:rFonts w:ascii="Times New Roman" w:hAnsi="Times New Roman" w:cs="Times New Roman"/>
          <w:sz w:val="24"/>
          <w:szCs w:val="24"/>
        </w:rPr>
        <w:t>para cumprimento.</w:t>
      </w:r>
    </w:p>
    <w:p w:rsidR="00E27A65" w:rsidRPr="00B77FC3" w:rsidRDefault="00E27A65" w:rsidP="00F407F0">
      <w:pPr>
        <w:pStyle w:val="PargrafodaLista"/>
        <w:spacing w:line="240" w:lineRule="auto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2111FC" w:rsidRDefault="000A2A9C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§</w:t>
      </w:r>
      <w:r w:rsidR="00A908E7">
        <w:rPr>
          <w:rFonts w:ascii="Times New Roman" w:hAnsi="Times New Roman" w:cs="Times New Roman"/>
          <w:sz w:val="24"/>
          <w:szCs w:val="24"/>
        </w:rPr>
        <w:t>1º</w:t>
      </w:r>
      <w:proofErr w:type="gramStart"/>
      <w:r w:rsidR="00F9051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908E7">
        <w:rPr>
          <w:rFonts w:ascii="Times New Roman" w:hAnsi="Times New Roman" w:cs="Times New Roman"/>
          <w:sz w:val="24"/>
          <w:szCs w:val="24"/>
        </w:rPr>
        <w:t xml:space="preserve">O </w:t>
      </w:r>
      <w:r w:rsidR="00384FEB">
        <w:rPr>
          <w:rFonts w:ascii="Times New Roman" w:hAnsi="Times New Roman" w:cs="Times New Roman"/>
          <w:sz w:val="24"/>
          <w:szCs w:val="24"/>
        </w:rPr>
        <w:t>R</w:t>
      </w:r>
      <w:r w:rsidR="00A908E7">
        <w:rPr>
          <w:rFonts w:ascii="Times New Roman" w:hAnsi="Times New Roman" w:cs="Times New Roman"/>
          <w:sz w:val="24"/>
          <w:szCs w:val="24"/>
        </w:rPr>
        <w:t xml:space="preserve">elatório </w:t>
      </w:r>
      <w:r w:rsidR="00384FEB">
        <w:rPr>
          <w:rFonts w:ascii="Times New Roman" w:hAnsi="Times New Roman" w:cs="Times New Roman"/>
          <w:sz w:val="24"/>
          <w:szCs w:val="24"/>
        </w:rPr>
        <w:t>D</w:t>
      </w:r>
      <w:r w:rsidR="00A908E7">
        <w:rPr>
          <w:rFonts w:ascii="Times New Roman" w:hAnsi="Times New Roman" w:cs="Times New Roman"/>
          <w:sz w:val="24"/>
          <w:szCs w:val="24"/>
        </w:rPr>
        <w:t xml:space="preserve">iagnóstico será </w:t>
      </w:r>
      <w:r w:rsidR="000C3DF6" w:rsidRPr="00F84D0A">
        <w:rPr>
          <w:rFonts w:ascii="Times New Roman" w:hAnsi="Times New Roman" w:cs="Times New Roman"/>
          <w:sz w:val="24"/>
          <w:szCs w:val="24"/>
        </w:rPr>
        <w:t xml:space="preserve">encaminhado </w:t>
      </w:r>
      <w:r w:rsidR="007F7758">
        <w:rPr>
          <w:rFonts w:ascii="Times New Roman" w:hAnsi="Times New Roman" w:cs="Times New Roman"/>
          <w:sz w:val="24"/>
          <w:szCs w:val="24"/>
        </w:rPr>
        <w:t>à</w:t>
      </w:r>
      <w:r w:rsidR="000C3DF6" w:rsidRPr="00F84D0A">
        <w:rPr>
          <w:rFonts w:ascii="Times New Roman" w:hAnsi="Times New Roman" w:cs="Times New Roman"/>
          <w:sz w:val="24"/>
          <w:szCs w:val="24"/>
        </w:rPr>
        <w:t xml:space="preserve">s operadoras </w:t>
      </w:r>
      <w:r w:rsidR="00711F20" w:rsidRPr="00F84D0A">
        <w:rPr>
          <w:rFonts w:ascii="Times New Roman" w:hAnsi="Times New Roman" w:cs="Times New Roman"/>
          <w:sz w:val="24"/>
          <w:szCs w:val="24"/>
        </w:rPr>
        <w:t>diligenciadas.</w:t>
      </w:r>
    </w:p>
    <w:p w:rsidR="009D2FD9" w:rsidRPr="00F84D0A" w:rsidRDefault="009D2FD9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11FC" w:rsidRPr="00F84D0A" w:rsidRDefault="008862EF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§2º </w:t>
      </w:r>
      <w:r w:rsidR="002111FC" w:rsidRPr="00F84D0A">
        <w:rPr>
          <w:rFonts w:ascii="Times New Roman" w:hAnsi="Times New Roman" w:cs="Times New Roman"/>
          <w:sz w:val="24"/>
          <w:szCs w:val="24"/>
        </w:rPr>
        <w:t xml:space="preserve">Os prazos para o cumprimento das determinações especificadas no </w:t>
      </w:r>
      <w:r w:rsidR="00F06EBD">
        <w:rPr>
          <w:rFonts w:ascii="Times New Roman" w:hAnsi="Times New Roman" w:cs="Times New Roman"/>
          <w:sz w:val="24"/>
          <w:szCs w:val="24"/>
        </w:rPr>
        <w:t>R</w:t>
      </w:r>
      <w:r w:rsidR="002111FC" w:rsidRPr="00F84D0A">
        <w:rPr>
          <w:rFonts w:ascii="Times New Roman" w:hAnsi="Times New Roman" w:cs="Times New Roman"/>
          <w:sz w:val="24"/>
          <w:szCs w:val="24"/>
        </w:rPr>
        <w:t xml:space="preserve">elatório </w:t>
      </w:r>
      <w:r w:rsidR="00F06EBD">
        <w:rPr>
          <w:rFonts w:ascii="Times New Roman" w:hAnsi="Times New Roman" w:cs="Times New Roman"/>
          <w:sz w:val="24"/>
          <w:szCs w:val="24"/>
        </w:rPr>
        <w:t>D</w:t>
      </w:r>
      <w:r w:rsidR="002111FC" w:rsidRPr="00F84D0A">
        <w:rPr>
          <w:rFonts w:ascii="Times New Roman" w:hAnsi="Times New Roman" w:cs="Times New Roman"/>
          <w:sz w:val="24"/>
          <w:szCs w:val="24"/>
        </w:rPr>
        <w:t>iagnóstico serão de no mínimo 30</w:t>
      </w:r>
      <w:r w:rsidR="00572F96" w:rsidRPr="00F84D0A">
        <w:rPr>
          <w:rFonts w:ascii="Times New Roman" w:hAnsi="Times New Roman" w:cs="Times New Roman"/>
          <w:sz w:val="24"/>
          <w:szCs w:val="24"/>
        </w:rPr>
        <w:t xml:space="preserve"> (trinta)</w:t>
      </w:r>
      <w:r w:rsidR="002111FC" w:rsidRPr="00F84D0A">
        <w:rPr>
          <w:rFonts w:ascii="Times New Roman" w:hAnsi="Times New Roman" w:cs="Times New Roman"/>
          <w:sz w:val="24"/>
          <w:szCs w:val="24"/>
        </w:rPr>
        <w:t xml:space="preserve"> dias e no máximo 120</w:t>
      </w:r>
      <w:r w:rsidR="00572F96" w:rsidRPr="00F84D0A">
        <w:rPr>
          <w:rFonts w:ascii="Times New Roman" w:hAnsi="Times New Roman" w:cs="Times New Roman"/>
          <w:sz w:val="24"/>
          <w:szCs w:val="24"/>
        </w:rPr>
        <w:t xml:space="preserve"> (cento e vinte)</w:t>
      </w:r>
      <w:r w:rsidR="002111FC" w:rsidRPr="00F84D0A">
        <w:rPr>
          <w:rFonts w:ascii="Times New Roman" w:hAnsi="Times New Roman" w:cs="Times New Roman"/>
          <w:sz w:val="24"/>
          <w:szCs w:val="24"/>
        </w:rPr>
        <w:t xml:space="preserve"> dias</w:t>
      </w:r>
      <w:r w:rsidR="007F7758">
        <w:rPr>
          <w:rFonts w:ascii="Times New Roman" w:hAnsi="Times New Roman" w:cs="Times New Roman"/>
          <w:sz w:val="24"/>
          <w:szCs w:val="24"/>
        </w:rPr>
        <w:t>,</w:t>
      </w:r>
      <w:r w:rsidR="002111FC" w:rsidRPr="00F84D0A">
        <w:rPr>
          <w:rFonts w:ascii="Times New Roman" w:hAnsi="Times New Roman" w:cs="Times New Roman"/>
          <w:sz w:val="24"/>
          <w:szCs w:val="24"/>
        </w:rPr>
        <w:t xml:space="preserve"> de acordo com a complexidade</w:t>
      </w:r>
      <w:r w:rsidR="00F97D79">
        <w:rPr>
          <w:rFonts w:ascii="Times New Roman" w:hAnsi="Times New Roman" w:cs="Times New Roman"/>
          <w:sz w:val="24"/>
          <w:szCs w:val="24"/>
        </w:rPr>
        <w:t xml:space="preserve"> da matéria</w:t>
      </w:r>
      <w:r w:rsidR="002111FC" w:rsidRPr="00F84D0A">
        <w:rPr>
          <w:rFonts w:ascii="Times New Roman" w:hAnsi="Times New Roman" w:cs="Times New Roman"/>
          <w:sz w:val="24"/>
          <w:szCs w:val="24"/>
        </w:rPr>
        <w:t>.</w:t>
      </w:r>
    </w:p>
    <w:p w:rsidR="000A2A9C" w:rsidRPr="00F84D0A" w:rsidRDefault="000A2A9C" w:rsidP="00F84D0A">
      <w:pPr>
        <w:pStyle w:val="PargrafodaLista"/>
        <w:spacing w:line="240" w:lineRule="auto"/>
        <w:ind w:left="153"/>
        <w:jc w:val="right"/>
        <w:rPr>
          <w:rFonts w:ascii="Times New Roman" w:hAnsi="Times New Roman" w:cs="Times New Roman"/>
          <w:sz w:val="24"/>
          <w:szCs w:val="24"/>
        </w:rPr>
      </w:pPr>
    </w:p>
    <w:p w:rsidR="00443588" w:rsidRDefault="0087646A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4D0A">
        <w:rPr>
          <w:rFonts w:ascii="Times New Roman" w:hAnsi="Times New Roman" w:cs="Times New Roman"/>
          <w:sz w:val="24"/>
          <w:szCs w:val="24"/>
        </w:rPr>
        <w:t>§</w:t>
      </w:r>
      <w:r w:rsidR="00F84D0A">
        <w:rPr>
          <w:rFonts w:ascii="Times New Roman" w:hAnsi="Times New Roman" w:cs="Times New Roman"/>
          <w:sz w:val="24"/>
          <w:szCs w:val="24"/>
        </w:rPr>
        <w:t>3</w:t>
      </w:r>
      <w:r w:rsidR="0013491F" w:rsidRPr="00F84D0A">
        <w:rPr>
          <w:rFonts w:ascii="Times New Roman" w:hAnsi="Times New Roman" w:cs="Times New Roman"/>
          <w:sz w:val="24"/>
          <w:szCs w:val="24"/>
        </w:rPr>
        <w:t xml:space="preserve">º </w:t>
      </w:r>
      <w:r w:rsidR="000A2A9C" w:rsidRPr="00F84D0A">
        <w:rPr>
          <w:rFonts w:ascii="Times New Roman" w:hAnsi="Times New Roman" w:cs="Times New Roman"/>
          <w:sz w:val="24"/>
          <w:szCs w:val="24"/>
        </w:rPr>
        <w:t xml:space="preserve">O </w:t>
      </w:r>
      <w:r w:rsidR="007F7758">
        <w:rPr>
          <w:rFonts w:ascii="Times New Roman" w:hAnsi="Times New Roman" w:cs="Times New Roman"/>
          <w:sz w:val="24"/>
          <w:szCs w:val="24"/>
        </w:rPr>
        <w:t>R</w:t>
      </w:r>
      <w:r w:rsidR="000A2A9C" w:rsidRPr="00F84D0A">
        <w:rPr>
          <w:rFonts w:ascii="Times New Roman" w:hAnsi="Times New Roman" w:cs="Times New Roman"/>
          <w:sz w:val="24"/>
          <w:szCs w:val="24"/>
        </w:rPr>
        <w:t xml:space="preserve">elatório </w:t>
      </w:r>
      <w:r w:rsidR="007F7758">
        <w:rPr>
          <w:rFonts w:ascii="Times New Roman" w:hAnsi="Times New Roman" w:cs="Times New Roman"/>
          <w:sz w:val="24"/>
          <w:szCs w:val="24"/>
        </w:rPr>
        <w:t>D</w:t>
      </w:r>
      <w:r w:rsidR="000A2A9C" w:rsidRPr="00F84D0A">
        <w:rPr>
          <w:rFonts w:ascii="Times New Roman" w:hAnsi="Times New Roman" w:cs="Times New Roman"/>
          <w:sz w:val="24"/>
          <w:szCs w:val="24"/>
        </w:rPr>
        <w:t xml:space="preserve">iagnóstico poderá servir de base para futura autuação da </w:t>
      </w:r>
      <w:r w:rsidR="00617239">
        <w:rPr>
          <w:rFonts w:ascii="Times New Roman" w:hAnsi="Times New Roman" w:cs="Times New Roman"/>
          <w:sz w:val="24"/>
          <w:szCs w:val="24"/>
        </w:rPr>
        <w:t>o</w:t>
      </w:r>
      <w:r w:rsidR="000A2A9C" w:rsidRPr="00F84D0A">
        <w:rPr>
          <w:rFonts w:ascii="Times New Roman" w:hAnsi="Times New Roman" w:cs="Times New Roman"/>
          <w:sz w:val="24"/>
          <w:szCs w:val="24"/>
        </w:rPr>
        <w:t>peradora, em caso de permanência das incorreções, e/ou instauração de outras medidas administrativas</w:t>
      </w:r>
      <w:r w:rsidR="007F7758">
        <w:rPr>
          <w:rFonts w:ascii="Times New Roman" w:hAnsi="Times New Roman" w:cs="Times New Roman"/>
          <w:sz w:val="24"/>
          <w:szCs w:val="24"/>
        </w:rPr>
        <w:t>, conforme art. 53 da Resolução Normativa - RN nº 388 de 25 de novembro de 2015,</w:t>
      </w:r>
      <w:proofErr w:type="gramStart"/>
      <w:r w:rsidR="007F7758">
        <w:rPr>
          <w:rFonts w:ascii="Times New Roman" w:hAnsi="Times New Roman" w:cs="Times New Roman"/>
          <w:sz w:val="24"/>
          <w:szCs w:val="24"/>
        </w:rPr>
        <w:t xml:space="preserve"> </w:t>
      </w:r>
      <w:r w:rsidR="000A2A9C" w:rsidRPr="00F84D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A2A9C" w:rsidRPr="00F84D0A">
        <w:rPr>
          <w:rFonts w:ascii="Times New Roman" w:hAnsi="Times New Roman" w:cs="Times New Roman"/>
          <w:sz w:val="24"/>
          <w:szCs w:val="24"/>
        </w:rPr>
        <w:t>que se façam necessárias.</w:t>
      </w:r>
    </w:p>
    <w:p w:rsidR="009D2FD9" w:rsidRDefault="009D2FD9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Pr="00980155" w:rsidRDefault="003259FA" w:rsidP="003259FA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0155">
        <w:rPr>
          <w:rFonts w:ascii="Times New Roman" w:hAnsi="Times New Roman" w:cs="Times New Roman"/>
          <w:b/>
          <w:sz w:val="24"/>
          <w:szCs w:val="24"/>
        </w:rPr>
        <w:t>S</w:t>
      </w:r>
      <w:r w:rsidR="000247DC">
        <w:rPr>
          <w:rFonts w:ascii="Times New Roman" w:hAnsi="Times New Roman" w:cs="Times New Roman"/>
          <w:b/>
          <w:sz w:val="24"/>
          <w:szCs w:val="24"/>
        </w:rPr>
        <w:t>ub</w:t>
      </w:r>
      <w:r w:rsidRPr="00980155">
        <w:rPr>
          <w:rFonts w:ascii="Times New Roman" w:hAnsi="Times New Roman" w:cs="Times New Roman"/>
          <w:b/>
          <w:sz w:val="24"/>
          <w:szCs w:val="24"/>
        </w:rPr>
        <w:t>eção</w:t>
      </w:r>
      <w:proofErr w:type="spellEnd"/>
      <w:r w:rsidRPr="00980155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="000247DC">
        <w:rPr>
          <w:rFonts w:ascii="Times New Roman" w:hAnsi="Times New Roman" w:cs="Times New Roman"/>
          <w:b/>
          <w:sz w:val="24"/>
          <w:szCs w:val="24"/>
        </w:rPr>
        <w:t>I</w:t>
      </w:r>
    </w:p>
    <w:p w:rsidR="009D2FD9" w:rsidRPr="00980155" w:rsidRDefault="002F545A" w:rsidP="00980155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55">
        <w:rPr>
          <w:rFonts w:ascii="Times New Roman" w:hAnsi="Times New Roman" w:cs="Times New Roman"/>
          <w:b/>
          <w:sz w:val="24"/>
          <w:szCs w:val="24"/>
        </w:rPr>
        <w:t>Das</w:t>
      </w:r>
      <w:r w:rsidR="009D2FD9" w:rsidRPr="00980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0155">
        <w:rPr>
          <w:rFonts w:ascii="Times New Roman" w:hAnsi="Times New Roman" w:cs="Times New Roman"/>
          <w:b/>
          <w:sz w:val="24"/>
          <w:szCs w:val="24"/>
        </w:rPr>
        <w:t>A</w:t>
      </w:r>
      <w:r w:rsidR="009D2FD9" w:rsidRPr="00980155">
        <w:rPr>
          <w:rFonts w:ascii="Times New Roman" w:hAnsi="Times New Roman" w:cs="Times New Roman"/>
          <w:b/>
          <w:sz w:val="24"/>
          <w:szCs w:val="24"/>
        </w:rPr>
        <w:t>valiações</w:t>
      </w:r>
    </w:p>
    <w:p w:rsidR="009D2FD9" w:rsidRDefault="009D2FD9" w:rsidP="00F407F0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Pr="00073FF6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73FF6">
        <w:rPr>
          <w:rFonts w:ascii="Times New Roman" w:hAnsi="Times New Roman" w:cs="Times New Roman"/>
          <w:sz w:val="24"/>
          <w:szCs w:val="24"/>
        </w:rPr>
        <w:t xml:space="preserve">Art. </w:t>
      </w:r>
      <w:r w:rsidR="00DF5286">
        <w:rPr>
          <w:rFonts w:ascii="Times New Roman" w:hAnsi="Times New Roman" w:cs="Times New Roman"/>
          <w:sz w:val="24"/>
          <w:szCs w:val="24"/>
        </w:rPr>
        <w:t>21</w:t>
      </w:r>
      <w:r w:rsidR="00EF3334">
        <w:rPr>
          <w:rFonts w:ascii="Times New Roman" w:hAnsi="Times New Roman" w:cs="Times New Roman"/>
          <w:sz w:val="24"/>
          <w:szCs w:val="24"/>
        </w:rPr>
        <w:t>.</w:t>
      </w:r>
      <w:r w:rsidR="006112C9" w:rsidRPr="00073FF6">
        <w:rPr>
          <w:rFonts w:ascii="Times New Roman" w:hAnsi="Times New Roman" w:cs="Times New Roman"/>
          <w:sz w:val="24"/>
          <w:szCs w:val="24"/>
        </w:rPr>
        <w:t xml:space="preserve">  </w:t>
      </w:r>
      <w:r w:rsidR="002F545A">
        <w:rPr>
          <w:rFonts w:ascii="Times New Roman" w:hAnsi="Times New Roman" w:cs="Times New Roman"/>
          <w:sz w:val="24"/>
          <w:szCs w:val="24"/>
        </w:rPr>
        <w:t>Durante o</w:t>
      </w:r>
      <w:r>
        <w:rPr>
          <w:rFonts w:ascii="Times New Roman" w:hAnsi="Times New Roman" w:cs="Times New Roman"/>
          <w:sz w:val="24"/>
          <w:szCs w:val="24"/>
        </w:rPr>
        <w:t xml:space="preserve"> prazo estabelecido no </w:t>
      </w:r>
      <w:r w:rsidR="007F775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elatório </w:t>
      </w:r>
      <w:r w:rsidR="007F775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iagnóstico para o saneamento das anormalidades encontradas</w:t>
      </w:r>
      <w:r w:rsidR="003220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operadora fiscalizada </w:t>
      </w:r>
      <w:r w:rsidR="00322037">
        <w:rPr>
          <w:rFonts w:ascii="Times New Roman" w:hAnsi="Times New Roman" w:cs="Times New Roman"/>
          <w:sz w:val="24"/>
          <w:szCs w:val="24"/>
        </w:rPr>
        <w:t xml:space="preserve">poderá ser </w:t>
      </w:r>
      <w:r>
        <w:rPr>
          <w:rFonts w:ascii="Times New Roman" w:hAnsi="Times New Roman" w:cs="Times New Roman"/>
          <w:sz w:val="24"/>
          <w:szCs w:val="24"/>
        </w:rPr>
        <w:t xml:space="preserve">avaliada em duas oportunidades. </w:t>
      </w:r>
    </w:p>
    <w:p w:rsidR="009D2FD9" w:rsidRPr="00073FF6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74F8A" w:rsidRDefault="008862EF" w:rsidP="00774F8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§1º </w:t>
      </w:r>
      <w:r w:rsidR="009D2FD9">
        <w:rPr>
          <w:rFonts w:ascii="Times New Roman" w:hAnsi="Times New Roman" w:cs="Times New Roman"/>
          <w:sz w:val="24"/>
          <w:szCs w:val="24"/>
        </w:rPr>
        <w:t xml:space="preserve">Os prazos das avaliações constarão do </w:t>
      </w:r>
      <w:r w:rsidR="00ED4ADD">
        <w:rPr>
          <w:rFonts w:ascii="Times New Roman" w:hAnsi="Times New Roman" w:cs="Times New Roman"/>
          <w:sz w:val="24"/>
          <w:szCs w:val="24"/>
        </w:rPr>
        <w:t>R</w:t>
      </w:r>
      <w:r w:rsidR="009D2FD9">
        <w:rPr>
          <w:rFonts w:ascii="Times New Roman" w:hAnsi="Times New Roman" w:cs="Times New Roman"/>
          <w:sz w:val="24"/>
          <w:szCs w:val="24"/>
        </w:rPr>
        <w:t xml:space="preserve">elatório </w:t>
      </w:r>
      <w:r w:rsidR="00ED4ADD">
        <w:rPr>
          <w:rFonts w:ascii="Times New Roman" w:hAnsi="Times New Roman" w:cs="Times New Roman"/>
          <w:sz w:val="24"/>
          <w:szCs w:val="24"/>
        </w:rPr>
        <w:t>D</w:t>
      </w:r>
      <w:r w:rsidR="009D2FD9">
        <w:rPr>
          <w:rFonts w:ascii="Times New Roman" w:hAnsi="Times New Roman" w:cs="Times New Roman"/>
          <w:sz w:val="24"/>
          <w:szCs w:val="24"/>
        </w:rPr>
        <w:t xml:space="preserve">iagnóstico para ciência da operadora. </w:t>
      </w:r>
    </w:p>
    <w:p w:rsidR="00774F8A" w:rsidRDefault="00774F8A" w:rsidP="00774F8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Default="00774F8A" w:rsidP="008862EF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§</w:t>
      </w:r>
      <w:r w:rsidR="00F90517">
        <w:rPr>
          <w:rFonts w:ascii="Times New Roman" w:hAnsi="Times New Roman" w:cs="Times New Roman"/>
          <w:sz w:val="24"/>
          <w:szCs w:val="24"/>
        </w:rPr>
        <w:t>2</w:t>
      </w:r>
      <w:r w:rsidR="008862EF">
        <w:rPr>
          <w:rFonts w:ascii="Times New Roman" w:hAnsi="Times New Roman" w:cs="Times New Roman"/>
          <w:sz w:val="24"/>
          <w:szCs w:val="24"/>
        </w:rPr>
        <w:t xml:space="preserve">º </w:t>
      </w:r>
      <w:r w:rsidRPr="008D0BEF">
        <w:rPr>
          <w:rFonts w:ascii="Times New Roman" w:hAnsi="Times New Roman" w:cs="Times New Roman"/>
          <w:sz w:val="24"/>
          <w:szCs w:val="24"/>
        </w:rPr>
        <w:t>As Operadoras deverão protocolar a documentação comprobatória</w:t>
      </w:r>
      <w:r w:rsidR="00322037">
        <w:rPr>
          <w:rFonts w:ascii="Times New Roman" w:hAnsi="Times New Roman" w:cs="Times New Roman"/>
          <w:sz w:val="24"/>
          <w:szCs w:val="24"/>
        </w:rPr>
        <w:t xml:space="preserve"> de saneamento da</w:t>
      </w:r>
      <w:r w:rsidR="00ED4ADD">
        <w:rPr>
          <w:rFonts w:ascii="Times New Roman" w:hAnsi="Times New Roman" w:cs="Times New Roman"/>
          <w:sz w:val="24"/>
          <w:szCs w:val="24"/>
        </w:rPr>
        <w:t>s</w:t>
      </w:r>
      <w:r w:rsidR="00322037">
        <w:rPr>
          <w:rFonts w:ascii="Times New Roman" w:hAnsi="Times New Roman" w:cs="Times New Roman"/>
          <w:sz w:val="24"/>
          <w:szCs w:val="24"/>
        </w:rPr>
        <w:t xml:space="preserve"> irregularidades apontadas</w:t>
      </w:r>
      <w:r w:rsidRPr="008D0BEF">
        <w:rPr>
          <w:rFonts w:ascii="Times New Roman" w:hAnsi="Times New Roman" w:cs="Times New Roman"/>
          <w:sz w:val="24"/>
          <w:szCs w:val="24"/>
        </w:rPr>
        <w:t xml:space="preserve"> </w:t>
      </w:r>
      <w:r w:rsidR="00322037">
        <w:rPr>
          <w:rFonts w:ascii="Times New Roman" w:hAnsi="Times New Roman" w:cs="Times New Roman"/>
          <w:sz w:val="24"/>
          <w:szCs w:val="24"/>
        </w:rPr>
        <w:t xml:space="preserve">em </w:t>
      </w:r>
      <w:r w:rsidRPr="008D0BEF">
        <w:rPr>
          <w:rFonts w:ascii="Times New Roman" w:hAnsi="Times New Roman" w:cs="Times New Roman"/>
          <w:sz w:val="24"/>
          <w:szCs w:val="24"/>
        </w:rPr>
        <w:t xml:space="preserve">até </w:t>
      </w:r>
      <w:proofErr w:type="gramStart"/>
      <w:r w:rsidRPr="008D0BEF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8D0BEF">
        <w:rPr>
          <w:rFonts w:ascii="Times New Roman" w:hAnsi="Times New Roman" w:cs="Times New Roman"/>
          <w:sz w:val="24"/>
          <w:szCs w:val="24"/>
        </w:rPr>
        <w:t xml:space="preserve">(cinco) dias úteis </w:t>
      </w:r>
      <w:r w:rsidR="00ED4ADD">
        <w:rPr>
          <w:rFonts w:ascii="Times New Roman" w:hAnsi="Times New Roman" w:cs="Times New Roman"/>
          <w:sz w:val="24"/>
          <w:szCs w:val="24"/>
        </w:rPr>
        <w:t xml:space="preserve">antes </w:t>
      </w:r>
      <w:r w:rsidRPr="008D0BEF">
        <w:rPr>
          <w:rFonts w:ascii="Times New Roman" w:hAnsi="Times New Roman" w:cs="Times New Roman"/>
          <w:sz w:val="24"/>
          <w:szCs w:val="24"/>
        </w:rPr>
        <w:t>do início de cada Avaliação</w:t>
      </w:r>
      <w:r w:rsidR="00ED4ADD">
        <w:rPr>
          <w:rFonts w:ascii="Times New Roman" w:hAnsi="Times New Roman" w:cs="Times New Roman"/>
          <w:sz w:val="24"/>
          <w:szCs w:val="24"/>
        </w:rPr>
        <w:t>.</w:t>
      </w:r>
    </w:p>
    <w:p w:rsidR="008862EF" w:rsidRPr="00B15886" w:rsidRDefault="008862EF" w:rsidP="008862EF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Pr="008D0BEF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§</w:t>
      </w:r>
      <w:r w:rsidR="00F90517">
        <w:rPr>
          <w:rFonts w:ascii="Times New Roman" w:hAnsi="Times New Roman" w:cs="Times New Roman"/>
          <w:sz w:val="24"/>
          <w:szCs w:val="24"/>
        </w:rPr>
        <w:t>3</w:t>
      </w:r>
      <w:r w:rsidR="008862EF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No prazo determinado para a primeira avaliação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operadora deverá </w:t>
      </w:r>
      <w:r w:rsidRPr="008D0BEF">
        <w:rPr>
          <w:rFonts w:ascii="Times New Roman" w:hAnsi="Times New Roman" w:cs="Times New Roman"/>
          <w:sz w:val="24"/>
          <w:szCs w:val="24"/>
        </w:rPr>
        <w:t>comprovar o saneamento de no mínimo</w:t>
      </w:r>
      <w:r w:rsidR="00C63A8B">
        <w:rPr>
          <w:rFonts w:ascii="Times New Roman" w:hAnsi="Times New Roman" w:cs="Times New Roman"/>
          <w:sz w:val="24"/>
          <w:szCs w:val="24"/>
        </w:rPr>
        <w:t xml:space="preserve"> 50% (cinquenta por cento) das </w:t>
      </w:r>
      <w:r w:rsidRPr="008D0BEF">
        <w:rPr>
          <w:rFonts w:ascii="Times New Roman" w:hAnsi="Times New Roman" w:cs="Times New Roman"/>
          <w:sz w:val="24"/>
          <w:szCs w:val="24"/>
        </w:rPr>
        <w:t xml:space="preserve">irregularidades apontadas no Relatório Diagnóstico. </w:t>
      </w:r>
    </w:p>
    <w:p w:rsidR="009D2FD9" w:rsidRPr="008D0BEF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Pr="008D0BEF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§</w:t>
      </w:r>
      <w:r w:rsidR="00F90517">
        <w:rPr>
          <w:rFonts w:ascii="Times New Roman" w:hAnsi="Times New Roman" w:cs="Times New Roman"/>
          <w:sz w:val="24"/>
          <w:szCs w:val="24"/>
        </w:rPr>
        <w:t>4</w:t>
      </w:r>
      <w:r w:rsidR="00F90517" w:rsidRPr="008D0BEF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No prazo determinado para </w:t>
      </w:r>
      <w:r w:rsidRPr="008D0BEF">
        <w:rPr>
          <w:rFonts w:ascii="Times New Roman" w:hAnsi="Times New Roman" w:cs="Times New Roman"/>
          <w:sz w:val="24"/>
          <w:szCs w:val="24"/>
        </w:rPr>
        <w:t>a segunda avaliação</w:t>
      </w:r>
      <w:r>
        <w:rPr>
          <w:rFonts w:ascii="Times New Roman" w:hAnsi="Times New Roman" w:cs="Times New Roman"/>
          <w:sz w:val="24"/>
          <w:szCs w:val="24"/>
        </w:rPr>
        <w:t xml:space="preserve"> a operadora deverá comprovar o </w:t>
      </w:r>
      <w:r w:rsidRPr="008D0BEF">
        <w:rPr>
          <w:rFonts w:ascii="Times New Roman" w:hAnsi="Times New Roman" w:cs="Times New Roman"/>
          <w:sz w:val="24"/>
          <w:szCs w:val="24"/>
        </w:rPr>
        <w:t>saneamento do restante das irregularidades apontadas.</w:t>
      </w:r>
    </w:p>
    <w:p w:rsidR="009D2FD9" w:rsidRPr="008D0BEF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2FD9" w:rsidRPr="008D0BEF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§</w:t>
      </w:r>
      <w:r w:rsidR="00F90517">
        <w:rPr>
          <w:rFonts w:ascii="Times New Roman" w:hAnsi="Times New Roman" w:cs="Times New Roman"/>
          <w:sz w:val="24"/>
          <w:szCs w:val="24"/>
        </w:rPr>
        <w:t>5</w:t>
      </w:r>
      <w:r w:rsidR="008862EF">
        <w:rPr>
          <w:rFonts w:ascii="Times New Roman" w:hAnsi="Times New Roman" w:cs="Times New Roman"/>
          <w:sz w:val="24"/>
          <w:szCs w:val="24"/>
        </w:rPr>
        <w:t xml:space="preserve">º </w:t>
      </w:r>
      <w:r w:rsidRPr="008D0BEF">
        <w:rPr>
          <w:rFonts w:ascii="Times New Roman" w:hAnsi="Times New Roman" w:cs="Times New Roman"/>
          <w:sz w:val="24"/>
          <w:szCs w:val="24"/>
        </w:rPr>
        <w:t xml:space="preserve">A </w:t>
      </w:r>
      <w:r w:rsidR="00617239">
        <w:rPr>
          <w:rFonts w:ascii="Times New Roman" w:hAnsi="Times New Roman" w:cs="Times New Roman"/>
          <w:sz w:val="24"/>
          <w:szCs w:val="24"/>
        </w:rPr>
        <w:t>o</w:t>
      </w:r>
      <w:r w:rsidRPr="008D0BEF">
        <w:rPr>
          <w:rFonts w:ascii="Times New Roman" w:hAnsi="Times New Roman" w:cs="Times New Roman"/>
          <w:sz w:val="24"/>
          <w:szCs w:val="24"/>
        </w:rPr>
        <w:t xml:space="preserve">peradora que deixar de encaminhar a documentação comprobatória no prazo estipulado, ou apresentá-la de forma incompleta, terá o Relatório Diagnóstico considerado como não cumprido. </w:t>
      </w:r>
    </w:p>
    <w:p w:rsidR="009D2FD9" w:rsidRDefault="009D2FD9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F545A" w:rsidRPr="00980155" w:rsidRDefault="003259FA" w:rsidP="003259FA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55">
        <w:rPr>
          <w:rFonts w:ascii="Times New Roman" w:hAnsi="Times New Roman" w:cs="Times New Roman"/>
          <w:b/>
          <w:sz w:val="24"/>
          <w:szCs w:val="24"/>
        </w:rPr>
        <w:t>S</w:t>
      </w:r>
      <w:r w:rsidR="000247DC">
        <w:rPr>
          <w:rFonts w:ascii="Times New Roman" w:hAnsi="Times New Roman" w:cs="Times New Roman"/>
          <w:b/>
          <w:sz w:val="24"/>
          <w:szCs w:val="24"/>
        </w:rPr>
        <w:t>ub</w:t>
      </w:r>
      <w:r w:rsidR="005F6F78">
        <w:rPr>
          <w:rFonts w:ascii="Times New Roman" w:hAnsi="Times New Roman" w:cs="Times New Roman"/>
          <w:b/>
          <w:sz w:val="24"/>
          <w:szCs w:val="24"/>
        </w:rPr>
        <w:t>se</w:t>
      </w:r>
      <w:r w:rsidRPr="00980155">
        <w:rPr>
          <w:rFonts w:ascii="Times New Roman" w:hAnsi="Times New Roman" w:cs="Times New Roman"/>
          <w:b/>
          <w:sz w:val="24"/>
          <w:szCs w:val="24"/>
        </w:rPr>
        <w:t>ção I</w:t>
      </w:r>
      <w:r w:rsidR="005F6F78">
        <w:rPr>
          <w:rFonts w:ascii="Times New Roman" w:hAnsi="Times New Roman" w:cs="Times New Roman"/>
          <w:b/>
          <w:sz w:val="24"/>
          <w:szCs w:val="24"/>
        </w:rPr>
        <w:t>V</w:t>
      </w:r>
    </w:p>
    <w:p w:rsidR="002068AA" w:rsidRPr="00980155" w:rsidRDefault="002068AA" w:rsidP="00980155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5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80155">
        <w:rPr>
          <w:rFonts w:ascii="Times New Roman" w:hAnsi="Times New Roman" w:cs="Times New Roman"/>
          <w:b/>
          <w:sz w:val="24"/>
          <w:szCs w:val="24"/>
        </w:rPr>
        <w:t>R</w:t>
      </w:r>
      <w:r w:rsidRPr="00980155">
        <w:rPr>
          <w:rFonts w:ascii="Times New Roman" w:hAnsi="Times New Roman" w:cs="Times New Roman"/>
          <w:b/>
          <w:sz w:val="24"/>
          <w:szCs w:val="24"/>
        </w:rPr>
        <w:t xml:space="preserve">elatório de </w:t>
      </w:r>
      <w:r w:rsidR="00980155">
        <w:rPr>
          <w:rFonts w:ascii="Times New Roman" w:hAnsi="Times New Roman" w:cs="Times New Roman"/>
          <w:b/>
          <w:sz w:val="24"/>
          <w:szCs w:val="24"/>
        </w:rPr>
        <w:t>A</w:t>
      </w:r>
      <w:r w:rsidRPr="00980155">
        <w:rPr>
          <w:rFonts w:ascii="Times New Roman" w:hAnsi="Times New Roman" w:cs="Times New Roman"/>
          <w:b/>
          <w:sz w:val="24"/>
          <w:szCs w:val="24"/>
        </w:rPr>
        <w:t>companhamento</w:t>
      </w:r>
    </w:p>
    <w:p w:rsidR="002068AA" w:rsidRPr="00980155" w:rsidRDefault="002068AA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68AA" w:rsidRDefault="002068AA" w:rsidP="002068A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0155">
        <w:rPr>
          <w:rFonts w:ascii="Times New Roman" w:hAnsi="Times New Roman" w:cs="Times New Roman"/>
          <w:sz w:val="24"/>
          <w:szCs w:val="24"/>
        </w:rPr>
        <w:t xml:space="preserve">Art. </w:t>
      </w:r>
      <w:r w:rsidR="00EF3334">
        <w:rPr>
          <w:rFonts w:ascii="Times New Roman" w:hAnsi="Times New Roman" w:cs="Times New Roman"/>
          <w:sz w:val="24"/>
          <w:szCs w:val="24"/>
        </w:rPr>
        <w:t>22.</w:t>
      </w:r>
      <w:r w:rsidR="008862EF">
        <w:rPr>
          <w:rFonts w:ascii="Times New Roman" w:hAnsi="Times New Roman" w:cs="Times New Roman"/>
          <w:sz w:val="24"/>
          <w:szCs w:val="24"/>
        </w:rPr>
        <w:t xml:space="preserve"> </w:t>
      </w:r>
      <w:r w:rsidRPr="003259FA">
        <w:rPr>
          <w:rFonts w:ascii="Times New Roman" w:hAnsi="Times New Roman" w:cs="Times New Roman"/>
          <w:sz w:val="24"/>
          <w:szCs w:val="24"/>
        </w:rPr>
        <w:t xml:space="preserve">O Relatório de Acompanhamento </w:t>
      </w:r>
      <w:r w:rsidR="000247DC">
        <w:rPr>
          <w:rFonts w:ascii="Times New Roman" w:hAnsi="Times New Roman" w:cs="Times New Roman"/>
          <w:sz w:val="24"/>
          <w:szCs w:val="24"/>
        </w:rPr>
        <w:t xml:space="preserve">corresponderá </w:t>
      </w:r>
      <w:r w:rsidR="00047389">
        <w:rPr>
          <w:rFonts w:ascii="Times New Roman" w:hAnsi="Times New Roman" w:cs="Times New Roman"/>
          <w:sz w:val="24"/>
          <w:szCs w:val="24"/>
        </w:rPr>
        <w:t>à análise</w:t>
      </w:r>
      <w:r w:rsidR="000247DC">
        <w:rPr>
          <w:rFonts w:ascii="Times New Roman" w:hAnsi="Times New Roman" w:cs="Times New Roman"/>
          <w:sz w:val="24"/>
          <w:szCs w:val="24"/>
        </w:rPr>
        <w:t xml:space="preserve"> final </w:t>
      </w:r>
      <w:r w:rsidR="00047389">
        <w:rPr>
          <w:rFonts w:ascii="Times New Roman" w:hAnsi="Times New Roman" w:cs="Times New Roman"/>
          <w:sz w:val="24"/>
          <w:szCs w:val="24"/>
        </w:rPr>
        <w:t>do cumprimento d</w:t>
      </w:r>
      <w:r w:rsidR="00ED4ADD">
        <w:rPr>
          <w:rFonts w:ascii="Times New Roman" w:hAnsi="Times New Roman" w:cs="Times New Roman"/>
          <w:sz w:val="24"/>
          <w:szCs w:val="24"/>
        </w:rPr>
        <w:t xml:space="preserve">os </w:t>
      </w:r>
      <w:r w:rsidRPr="003259FA">
        <w:rPr>
          <w:rFonts w:ascii="Times New Roman" w:hAnsi="Times New Roman" w:cs="Times New Roman"/>
          <w:sz w:val="24"/>
          <w:szCs w:val="24"/>
        </w:rPr>
        <w:t>itens relacionados no Relatório Diagnóstico</w:t>
      </w:r>
      <w:r w:rsidR="00CA67A8">
        <w:rPr>
          <w:rFonts w:ascii="Times New Roman" w:hAnsi="Times New Roman" w:cs="Times New Roman"/>
          <w:sz w:val="24"/>
          <w:szCs w:val="24"/>
        </w:rPr>
        <w:t>.</w:t>
      </w:r>
    </w:p>
    <w:p w:rsidR="002068AA" w:rsidRPr="00980155" w:rsidRDefault="002068AA" w:rsidP="002068A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68AA" w:rsidRDefault="00CF35B2" w:rsidP="002068A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§1°</w:t>
      </w:r>
      <w:r w:rsidR="00F9051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2068AA" w:rsidRPr="0098015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47389" w:rsidRPr="00047389">
        <w:rPr>
          <w:rFonts w:ascii="Times New Roman" w:hAnsi="Times New Roman" w:cs="Times New Roman"/>
          <w:sz w:val="24"/>
          <w:szCs w:val="24"/>
        </w:rPr>
        <w:t xml:space="preserve">Caso </w:t>
      </w:r>
      <w:r w:rsidR="00047389">
        <w:rPr>
          <w:rFonts w:ascii="Times New Roman" w:hAnsi="Times New Roman" w:cs="Times New Roman"/>
          <w:sz w:val="24"/>
          <w:szCs w:val="24"/>
        </w:rPr>
        <w:t>o relatório de acompanhamento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entenda pelo descumprimento, total ou parcial, </w:t>
      </w:r>
      <w:r w:rsidR="00047389">
        <w:rPr>
          <w:rFonts w:ascii="Times New Roman" w:hAnsi="Times New Roman" w:cs="Times New Roman"/>
          <w:sz w:val="24"/>
          <w:szCs w:val="24"/>
        </w:rPr>
        <w:t>dos itens relacionados no relatório diagnóstico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, ou conclua que não houve </w:t>
      </w:r>
      <w:r w:rsidR="00047389">
        <w:rPr>
          <w:rFonts w:ascii="Times New Roman" w:hAnsi="Times New Roman" w:cs="Times New Roman"/>
          <w:sz w:val="24"/>
          <w:szCs w:val="24"/>
        </w:rPr>
        <w:t xml:space="preserve">a comprovação do </w:t>
      </w:r>
      <w:r w:rsidR="00047389" w:rsidRPr="00047389">
        <w:rPr>
          <w:rFonts w:ascii="Times New Roman" w:hAnsi="Times New Roman" w:cs="Times New Roman"/>
          <w:sz w:val="24"/>
          <w:szCs w:val="24"/>
        </w:rPr>
        <w:t>cumprimento no</w:t>
      </w:r>
      <w:r w:rsidR="00047389">
        <w:rPr>
          <w:rFonts w:ascii="Times New Roman" w:hAnsi="Times New Roman" w:cs="Times New Roman"/>
          <w:sz w:val="24"/>
          <w:szCs w:val="24"/>
        </w:rPr>
        <w:t>s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prazo</w:t>
      </w:r>
      <w:r w:rsidR="00047389">
        <w:rPr>
          <w:rFonts w:ascii="Times New Roman" w:hAnsi="Times New Roman" w:cs="Times New Roman"/>
          <w:sz w:val="24"/>
          <w:szCs w:val="24"/>
        </w:rPr>
        <w:t>s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estipulado</w:t>
      </w:r>
      <w:r w:rsidR="00047389">
        <w:rPr>
          <w:rFonts w:ascii="Times New Roman" w:hAnsi="Times New Roman" w:cs="Times New Roman"/>
          <w:sz w:val="24"/>
          <w:szCs w:val="24"/>
        </w:rPr>
        <w:t>s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, </w:t>
      </w:r>
      <w:r w:rsidR="00047389">
        <w:rPr>
          <w:rFonts w:ascii="Times New Roman" w:hAnsi="Times New Roman" w:cs="Times New Roman"/>
          <w:sz w:val="24"/>
          <w:szCs w:val="24"/>
        </w:rPr>
        <w:t>a Operadora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será notificad</w:t>
      </w:r>
      <w:r w:rsidR="00047389">
        <w:rPr>
          <w:rFonts w:ascii="Times New Roman" w:hAnsi="Times New Roman" w:cs="Times New Roman"/>
          <w:sz w:val="24"/>
          <w:szCs w:val="24"/>
        </w:rPr>
        <w:t>a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para prestar esclarecimentos no prazo de </w:t>
      </w:r>
      <w:r w:rsidR="00047389">
        <w:rPr>
          <w:rFonts w:ascii="Times New Roman" w:hAnsi="Times New Roman" w:cs="Times New Roman"/>
          <w:sz w:val="24"/>
          <w:szCs w:val="24"/>
        </w:rPr>
        <w:t>30</w:t>
      </w:r>
      <w:r w:rsidR="00047389" w:rsidRPr="00047389">
        <w:rPr>
          <w:rFonts w:ascii="Times New Roman" w:hAnsi="Times New Roman" w:cs="Times New Roman"/>
          <w:sz w:val="24"/>
          <w:szCs w:val="24"/>
        </w:rPr>
        <w:t xml:space="preserve"> (</w:t>
      </w:r>
      <w:r w:rsidR="00047389">
        <w:rPr>
          <w:rFonts w:ascii="Times New Roman" w:hAnsi="Times New Roman" w:cs="Times New Roman"/>
          <w:sz w:val="24"/>
          <w:szCs w:val="24"/>
        </w:rPr>
        <w:t>trinta</w:t>
      </w:r>
      <w:r w:rsidR="00047389" w:rsidRPr="00047389">
        <w:rPr>
          <w:rFonts w:ascii="Times New Roman" w:hAnsi="Times New Roman" w:cs="Times New Roman"/>
          <w:sz w:val="24"/>
          <w:szCs w:val="24"/>
        </w:rPr>
        <w:t>) dias, a contar do recebimento da notificação</w:t>
      </w:r>
      <w:r w:rsidR="00047389">
        <w:rPr>
          <w:rFonts w:ascii="Times New Roman" w:hAnsi="Times New Roman" w:cs="Times New Roman"/>
          <w:sz w:val="24"/>
          <w:szCs w:val="24"/>
        </w:rPr>
        <w:t>.</w:t>
      </w:r>
    </w:p>
    <w:p w:rsidR="00CF35B2" w:rsidRDefault="00CF35B2" w:rsidP="002068A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35B2" w:rsidRPr="008D0BEF" w:rsidRDefault="00CF35B2" w:rsidP="002068AA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§2°.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Para fins de análise do cumprimento dos itens relacionados no Relatório Diagnóstico, verificar-se-á se a Operadora adotou todas as medidas que lhe cabiam</w:t>
      </w:r>
      <w:r w:rsidR="00047389">
        <w:rPr>
          <w:rFonts w:ascii="Times New Roman" w:hAnsi="Times New Roman" w:cs="Times New Roman"/>
          <w:sz w:val="24"/>
          <w:szCs w:val="24"/>
        </w:rPr>
        <w:t xml:space="preserve"> para a solução das irregularidades, nos prazos e nas formas dispostos no próprio relatório e na legislação aplicável</w:t>
      </w:r>
    </w:p>
    <w:p w:rsidR="002068AA" w:rsidRDefault="002068AA" w:rsidP="009D2FD9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6F78" w:rsidRPr="00980155" w:rsidRDefault="005F6F78" w:rsidP="005F6F78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55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ubse</w:t>
      </w:r>
      <w:r w:rsidRPr="00980155">
        <w:rPr>
          <w:rFonts w:ascii="Times New Roman" w:hAnsi="Times New Roman" w:cs="Times New Roman"/>
          <w:b/>
          <w:sz w:val="24"/>
          <w:szCs w:val="24"/>
        </w:rPr>
        <w:t xml:space="preserve">ção </w:t>
      </w:r>
      <w:r>
        <w:rPr>
          <w:rFonts w:ascii="Times New Roman" w:hAnsi="Times New Roman" w:cs="Times New Roman"/>
          <w:b/>
          <w:sz w:val="24"/>
          <w:szCs w:val="24"/>
        </w:rPr>
        <w:t>V</w:t>
      </w:r>
    </w:p>
    <w:p w:rsidR="005F6F78" w:rsidRPr="00980155" w:rsidRDefault="005F6F78" w:rsidP="005F6F78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Das Medidas Administrativas e das Penalidades</w:t>
      </w:r>
    </w:p>
    <w:p w:rsid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1D0E" w:rsidRDefault="00617239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EF3334">
        <w:rPr>
          <w:rFonts w:ascii="Times New Roman" w:hAnsi="Times New Roman" w:cs="Times New Roman"/>
          <w:sz w:val="24"/>
          <w:szCs w:val="24"/>
        </w:rPr>
        <w:t>23</w:t>
      </w:r>
      <w:r w:rsidR="00A61D0E" w:rsidRPr="00A61D0E">
        <w:rPr>
          <w:rFonts w:ascii="Times New Roman" w:hAnsi="Times New Roman" w:cs="Times New Roman"/>
          <w:sz w:val="24"/>
          <w:szCs w:val="24"/>
        </w:rPr>
        <w:t xml:space="preserve">. As operadoras objeto de Intervenção Fiscalizatória que, ao final do ciclo subsequente à diligência, doravante chamado ciclo de acompanhamento, não migrarem, no mínimo, para a faixa imediatamente melhor qualificada ou não providenciarem os ajustes das irregularidades apontadas no relatório de diagnóstico, </w:t>
      </w:r>
      <w:proofErr w:type="gramStart"/>
      <w:r w:rsidR="00A61D0E" w:rsidRPr="00A61D0E">
        <w:rPr>
          <w:rFonts w:ascii="Times New Roman" w:hAnsi="Times New Roman" w:cs="Times New Roman"/>
          <w:sz w:val="24"/>
          <w:szCs w:val="24"/>
        </w:rPr>
        <w:t>sofrerão</w:t>
      </w:r>
      <w:proofErr w:type="gramEnd"/>
      <w:r w:rsidR="00A61D0E" w:rsidRPr="00A61D0E">
        <w:rPr>
          <w:rFonts w:ascii="Times New Roman" w:hAnsi="Times New Roman" w:cs="Times New Roman"/>
          <w:sz w:val="24"/>
          <w:szCs w:val="24"/>
        </w:rPr>
        <w:t xml:space="preserve"> a aplicação das seguintes medidas:</w:t>
      </w:r>
    </w:p>
    <w:p w:rsidR="00A61D0E" w:rsidRPr="00E1651D" w:rsidRDefault="00A61D0E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51D">
        <w:rPr>
          <w:rFonts w:ascii="Times New Roman" w:hAnsi="Times New Roman" w:cs="Times New Roman"/>
          <w:sz w:val="24"/>
          <w:szCs w:val="24"/>
        </w:rPr>
        <w:t xml:space="preserve">I - afastamento do reconhecimento da Reparação Voluntária e Eficaz – RVE em todas as demandas em que </w:t>
      </w:r>
      <w:proofErr w:type="gramStart"/>
      <w:r w:rsidRPr="00E1651D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E1651D">
        <w:rPr>
          <w:rFonts w:ascii="Times New Roman" w:hAnsi="Times New Roman" w:cs="Times New Roman"/>
          <w:sz w:val="24"/>
          <w:szCs w:val="24"/>
        </w:rPr>
        <w:t xml:space="preserve"> parte e afastamento da possibilidade do pagamento de qualquer multa com os descontos previstos nos normativos vigentes;</w:t>
      </w:r>
    </w:p>
    <w:p w:rsidR="00E1651D" w:rsidRP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51D">
        <w:rPr>
          <w:rFonts w:ascii="Times New Roman" w:hAnsi="Times New Roman" w:cs="Times New Roman"/>
          <w:sz w:val="24"/>
          <w:szCs w:val="24"/>
        </w:rPr>
        <w:t>II – lavratura de auto de infração, com vistas à aplicação de penalidade tipificada no normativo específico, pela conduta de não sanar as irregularidades apontadas no relatório de diagnóstico elaborado no âmbit</w:t>
      </w:r>
      <w:r w:rsidR="00DF5286">
        <w:rPr>
          <w:rFonts w:ascii="Times New Roman" w:hAnsi="Times New Roman" w:cs="Times New Roman"/>
          <w:sz w:val="24"/>
          <w:szCs w:val="24"/>
        </w:rPr>
        <w:t>o da intervenção fiscalizatória;</w:t>
      </w:r>
    </w:p>
    <w:p w:rsidR="00E1651D" w:rsidRP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51D">
        <w:rPr>
          <w:rFonts w:ascii="Times New Roman" w:hAnsi="Times New Roman" w:cs="Times New Roman"/>
          <w:sz w:val="24"/>
          <w:szCs w:val="24"/>
        </w:rPr>
        <w:t>III – encaminhamento de avaliação para instauração de regimes especiais às áreas técnicas responsáveis.</w:t>
      </w:r>
    </w:p>
    <w:p w:rsidR="00E1651D" w:rsidRP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51D">
        <w:rPr>
          <w:rFonts w:ascii="Times New Roman" w:hAnsi="Times New Roman" w:cs="Times New Roman"/>
          <w:sz w:val="24"/>
          <w:szCs w:val="24"/>
        </w:rPr>
        <w:t>§1º</w:t>
      </w:r>
      <w:proofErr w:type="gramStart"/>
      <w:r w:rsidRPr="00E1651D">
        <w:rPr>
          <w:rFonts w:ascii="Times New Roman" w:hAnsi="Times New Roman" w:cs="Times New Roman"/>
          <w:sz w:val="24"/>
          <w:szCs w:val="24"/>
        </w:rPr>
        <w:t xml:space="preserve"> </w:t>
      </w:r>
      <w:r w:rsidR="00D661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E1651D">
        <w:rPr>
          <w:rFonts w:ascii="Times New Roman" w:hAnsi="Times New Roman" w:cs="Times New Roman"/>
          <w:sz w:val="24"/>
          <w:szCs w:val="24"/>
        </w:rPr>
        <w:t>As medidas previstas no inciso I deste artigo serão adotadas no primeiro ciclo seguinte ao ciclo de acompanhamento e perdurarão enquanto a operadora não cumprir os critérios dispostos no caput.</w:t>
      </w:r>
    </w:p>
    <w:p w:rsidR="00D661D7" w:rsidRDefault="00D661D7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61D7" w:rsidRDefault="00D661D7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§2°.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A verificação de migração para faixa imediatamente melhor qualificada ocorrerá tão somente nas leituras de indicador previstas no art. 9° desta Instrução, para fins de interrupção da aplicação das medidas previstas no inciso I deste artigo.</w:t>
      </w:r>
    </w:p>
    <w:p w:rsidR="00E1651D" w:rsidRP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D661D7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§3</w:t>
      </w:r>
      <w:r w:rsidR="00E1651D" w:rsidRPr="00E1651D">
        <w:rPr>
          <w:rFonts w:ascii="Times New Roman" w:hAnsi="Times New Roman" w:cs="Times New Roman"/>
          <w:sz w:val="24"/>
          <w:szCs w:val="24"/>
        </w:rPr>
        <w:t>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1651D" w:rsidRPr="00E1651D">
        <w:rPr>
          <w:rFonts w:ascii="Times New Roman" w:hAnsi="Times New Roman" w:cs="Times New Roman"/>
          <w:sz w:val="24"/>
          <w:szCs w:val="24"/>
        </w:rPr>
        <w:t xml:space="preserve"> A medida prevista no inciso II será adotada caso a operadora não tenha atendido aos critérios dispostos no caput no segundo ciclo após o ciclo de acompanhamento.</w:t>
      </w:r>
    </w:p>
    <w:p w:rsidR="00E1651D" w:rsidRPr="00E1651D" w:rsidRDefault="00E1651D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1651D" w:rsidRDefault="00D661D7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  <w:r w:rsidR="00E1651D" w:rsidRPr="00E1651D">
        <w:rPr>
          <w:rFonts w:ascii="Times New Roman" w:hAnsi="Times New Roman" w:cs="Times New Roman"/>
          <w:sz w:val="24"/>
          <w:szCs w:val="24"/>
        </w:rPr>
        <w:t>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1651D" w:rsidRPr="00E1651D">
        <w:rPr>
          <w:rFonts w:ascii="Times New Roman" w:hAnsi="Times New Roman" w:cs="Times New Roman"/>
          <w:sz w:val="24"/>
          <w:szCs w:val="24"/>
        </w:rPr>
        <w:t xml:space="preserve"> A medida prevista no inciso III poderá der adotada a qualquer tempo, em qualquer ciclo, em face da observância de indícios de graves anormalidades técnico-assistenciais e/ou econômico-financeiros.</w:t>
      </w:r>
    </w:p>
    <w:p w:rsidR="00986CE1" w:rsidRDefault="00986CE1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6CE1" w:rsidRDefault="00EF3334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24.</w:t>
      </w:r>
      <w:r w:rsidR="00986CE1">
        <w:rPr>
          <w:rFonts w:ascii="Times New Roman" w:hAnsi="Times New Roman" w:cs="Times New Roman"/>
          <w:sz w:val="24"/>
          <w:szCs w:val="24"/>
        </w:rPr>
        <w:t xml:space="preserve"> As operadoras que forem objeto de Intervenção Fiscalizatória e já estiverem </w:t>
      </w:r>
      <w:r w:rsidR="00CE31AC">
        <w:rPr>
          <w:rFonts w:ascii="Times New Roman" w:hAnsi="Times New Roman" w:cs="Times New Roman"/>
          <w:sz w:val="24"/>
          <w:szCs w:val="24"/>
        </w:rPr>
        <w:t xml:space="preserve">classificadas na faixa </w:t>
      </w:r>
      <w:proofErr w:type="gramStart"/>
      <w:r w:rsidR="00CE31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E31AC">
        <w:rPr>
          <w:rFonts w:ascii="Times New Roman" w:hAnsi="Times New Roman" w:cs="Times New Roman"/>
          <w:sz w:val="24"/>
          <w:szCs w:val="24"/>
        </w:rPr>
        <w:t>(um)</w:t>
      </w:r>
      <w:r w:rsidR="00986CE1">
        <w:rPr>
          <w:rFonts w:ascii="Times New Roman" w:hAnsi="Times New Roman" w:cs="Times New Roman"/>
          <w:sz w:val="24"/>
          <w:szCs w:val="24"/>
        </w:rPr>
        <w:t xml:space="preserve"> </w:t>
      </w:r>
      <w:r w:rsidR="00DF5286">
        <w:rPr>
          <w:rFonts w:ascii="Times New Roman" w:hAnsi="Times New Roman" w:cs="Times New Roman"/>
          <w:sz w:val="24"/>
          <w:szCs w:val="24"/>
        </w:rPr>
        <w:t xml:space="preserve">deverão </w:t>
      </w:r>
      <w:r w:rsidR="00986CE1">
        <w:rPr>
          <w:rFonts w:ascii="Times New Roman" w:hAnsi="Times New Roman" w:cs="Times New Roman"/>
          <w:sz w:val="24"/>
          <w:szCs w:val="24"/>
        </w:rPr>
        <w:t xml:space="preserve">apresentar redução </w:t>
      </w:r>
      <w:r w:rsidR="00CE31AC">
        <w:rPr>
          <w:rFonts w:ascii="Times New Roman" w:hAnsi="Times New Roman" w:cs="Times New Roman"/>
          <w:sz w:val="24"/>
          <w:szCs w:val="24"/>
        </w:rPr>
        <w:t xml:space="preserve">no resultado do indicador, </w:t>
      </w:r>
      <w:r w:rsidR="00DF5286">
        <w:rPr>
          <w:rFonts w:ascii="Times New Roman" w:hAnsi="Times New Roman" w:cs="Times New Roman"/>
          <w:sz w:val="24"/>
          <w:szCs w:val="24"/>
        </w:rPr>
        <w:t>conforme determinado no Relatório D</w:t>
      </w:r>
      <w:r w:rsidR="00CE31AC">
        <w:rPr>
          <w:rFonts w:ascii="Times New Roman" w:hAnsi="Times New Roman" w:cs="Times New Roman"/>
          <w:sz w:val="24"/>
          <w:szCs w:val="24"/>
        </w:rPr>
        <w:t>iagnóstico</w:t>
      </w:r>
      <w:r w:rsidR="00DF5286">
        <w:rPr>
          <w:rFonts w:ascii="Times New Roman" w:hAnsi="Times New Roman" w:cs="Times New Roman"/>
          <w:sz w:val="24"/>
          <w:szCs w:val="24"/>
        </w:rPr>
        <w:t>.</w:t>
      </w:r>
      <w:r w:rsidR="00CE3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8DA" w:rsidRDefault="006B58DA" w:rsidP="00B15886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B58DA" w:rsidRDefault="00EF3334" w:rsidP="006B58DA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25.</w:t>
      </w:r>
      <w:r w:rsidR="00DF5286">
        <w:rPr>
          <w:rFonts w:ascii="Times New Roman" w:hAnsi="Times New Roman" w:cs="Times New Roman"/>
          <w:sz w:val="24"/>
          <w:szCs w:val="24"/>
        </w:rPr>
        <w:t xml:space="preserve"> As A</w:t>
      </w:r>
      <w:r w:rsidR="006B58DA">
        <w:rPr>
          <w:rFonts w:ascii="Times New Roman" w:hAnsi="Times New Roman" w:cs="Times New Roman"/>
          <w:sz w:val="24"/>
          <w:szCs w:val="24"/>
        </w:rPr>
        <w:t xml:space="preserve">dministradoras </w:t>
      </w:r>
      <w:r w:rsidR="00DF5286">
        <w:rPr>
          <w:rFonts w:ascii="Times New Roman" w:hAnsi="Times New Roman" w:cs="Times New Roman"/>
          <w:sz w:val="24"/>
          <w:szCs w:val="24"/>
        </w:rPr>
        <w:t xml:space="preserve">de Benefícios </w:t>
      </w:r>
      <w:r w:rsidR="006B58DA">
        <w:rPr>
          <w:rFonts w:ascii="Times New Roman" w:hAnsi="Times New Roman" w:cs="Times New Roman"/>
          <w:sz w:val="24"/>
          <w:szCs w:val="24"/>
        </w:rPr>
        <w:t>que forem objeto de Intervenção Fiscalizatória, em substituição a migração para faixa imediatamente inferior do indicador de fiscalização</w:t>
      </w:r>
      <w:r w:rsidR="00DF5286">
        <w:rPr>
          <w:rFonts w:ascii="Times New Roman" w:hAnsi="Times New Roman" w:cs="Times New Roman"/>
          <w:sz w:val="24"/>
          <w:szCs w:val="24"/>
        </w:rPr>
        <w:t>,</w:t>
      </w:r>
      <w:r w:rsidR="006B58DA">
        <w:rPr>
          <w:rFonts w:ascii="Times New Roman" w:hAnsi="Times New Roman" w:cs="Times New Roman"/>
          <w:sz w:val="24"/>
          <w:szCs w:val="24"/>
        </w:rPr>
        <w:t xml:space="preserve"> previsto no artigo 53 da RN 388 de 25 de novembro de 2015, deverão apresentar redução no número de demandas correspondente ao ciclo de fiscalização anterior, </w:t>
      </w:r>
      <w:r w:rsidR="00DF5286">
        <w:rPr>
          <w:rFonts w:ascii="Times New Roman" w:hAnsi="Times New Roman" w:cs="Times New Roman"/>
          <w:sz w:val="24"/>
          <w:szCs w:val="24"/>
        </w:rPr>
        <w:t>conforme determinado no Relatório D</w:t>
      </w:r>
      <w:r w:rsidR="006B58DA">
        <w:rPr>
          <w:rFonts w:ascii="Times New Roman" w:hAnsi="Times New Roman" w:cs="Times New Roman"/>
          <w:sz w:val="24"/>
          <w:szCs w:val="24"/>
        </w:rPr>
        <w:t xml:space="preserve">iagnóstico. </w:t>
      </w:r>
    </w:p>
    <w:p w:rsidR="00F53152" w:rsidRDefault="00F53152" w:rsidP="006B58DA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3152" w:rsidRDefault="00DF5286" w:rsidP="006B58DA">
      <w:pPr>
        <w:pStyle w:val="Pargrafoda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Parágrafo único. </w:t>
      </w:r>
      <w:r w:rsidR="00F53152">
        <w:rPr>
          <w:rFonts w:ascii="Times New Roman" w:hAnsi="Times New Roman" w:cs="Times New Roman"/>
          <w:sz w:val="24"/>
          <w:szCs w:val="24"/>
        </w:rPr>
        <w:t>A não redução do número de demandas acarretará na aplicação das sanções e medidas administrativas previstas no artigo 53 da RN 388 de novembro de 2015.</w:t>
      </w:r>
    </w:p>
    <w:p w:rsidR="008147DF" w:rsidRPr="008D0BEF" w:rsidRDefault="008147DF" w:rsidP="008147DF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D68" w:rsidRPr="008D0BEF" w:rsidRDefault="00536D68" w:rsidP="00F407F0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BEF">
        <w:rPr>
          <w:rFonts w:ascii="Times New Roman" w:hAnsi="Times New Roman" w:cs="Times New Roman"/>
          <w:b/>
          <w:sz w:val="24"/>
          <w:szCs w:val="24"/>
        </w:rPr>
        <w:t>Capítulo III</w:t>
      </w:r>
    </w:p>
    <w:p w:rsidR="001847F8" w:rsidRPr="008D0BEF" w:rsidRDefault="00B2119A" w:rsidP="00F407F0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BEF">
        <w:rPr>
          <w:rFonts w:ascii="Times New Roman" w:hAnsi="Times New Roman" w:cs="Times New Roman"/>
          <w:b/>
          <w:sz w:val="24"/>
          <w:szCs w:val="24"/>
        </w:rPr>
        <w:t>Das Disposições Finais</w:t>
      </w:r>
    </w:p>
    <w:p w:rsidR="000D7090" w:rsidRDefault="000D7090" w:rsidP="00CB5115">
      <w:pPr>
        <w:pStyle w:val="PargrafodaLista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147DF" w:rsidRDefault="000D7090" w:rsidP="00EF3334">
      <w:pPr>
        <w:pStyle w:val="PargrafodaLista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>Art.</w:t>
      </w:r>
      <w:r w:rsidR="00EF3334">
        <w:rPr>
          <w:rFonts w:ascii="Times New Roman" w:hAnsi="Times New Roman" w:cs="Times New Roman"/>
          <w:sz w:val="24"/>
          <w:szCs w:val="24"/>
        </w:rPr>
        <w:t xml:space="preserve"> 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1D7">
        <w:rPr>
          <w:rFonts w:ascii="Times New Roman" w:hAnsi="Times New Roman" w:cs="Times New Roman"/>
          <w:sz w:val="24"/>
          <w:szCs w:val="24"/>
        </w:rPr>
        <w:t xml:space="preserve"> </w:t>
      </w:r>
      <w:r w:rsidR="00EF3334">
        <w:rPr>
          <w:rFonts w:ascii="Times New Roman" w:hAnsi="Times New Roman" w:cs="Times New Roman"/>
          <w:sz w:val="24"/>
          <w:szCs w:val="24"/>
        </w:rPr>
        <w:t>A inclusão de uma operadora ao Plano Semestral de Intervenção Fiscalizatória, não impede sua inclusão nos ciclos subsequentes.</w:t>
      </w:r>
    </w:p>
    <w:p w:rsidR="00D661D7" w:rsidRDefault="00D661D7" w:rsidP="00EF3334">
      <w:pPr>
        <w:pStyle w:val="PargrafodaLista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661D7" w:rsidRPr="008D0BEF" w:rsidRDefault="00D661D7" w:rsidP="00EF3334">
      <w:pPr>
        <w:pStyle w:val="PargrafodaLista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27.  Caso ocorra a lavratura do auto de infração previsto no inciso II do art. 23 desta Instrução, o processo prosseguirá conforme o fluxo previsto na RN n° 388/2015.</w:t>
      </w:r>
    </w:p>
    <w:p w:rsidR="00F20A96" w:rsidRPr="008D0BEF" w:rsidRDefault="000353BC" w:rsidP="00980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BEF">
        <w:rPr>
          <w:rFonts w:ascii="Times New Roman" w:hAnsi="Times New Roman" w:cs="Times New Roman"/>
          <w:sz w:val="24"/>
          <w:szCs w:val="24"/>
        </w:rPr>
        <w:t xml:space="preserve">Art. </w:t>
      </w:r>
      <w:r w:rsidR="00EF3334">
        <w:rPr>
          <w:rFonts w:ascii="Times New Roman" w:hAnsi="Times New Roman" w:cs="Times New Roman"/>
          <w:sz w:val="24"/>
          <w:szCs w:val="24"/>
        </w:rPr>
        <w:t>2</w:t>
      </w:r>
      <w:r w:rsidR="00D661D7">
        <w:rPr>
          <w:rFonts w:ascii="Times New Roman" w:hAnsi="Times New Roman" w:cs="Times New Roman"/>
          <w:sz w:val="24"/>
          <w:szCs w:val="24"/>
        </w:rPr>
        <w:t>8</w:t>
      </w:r>
      <w:r w:rsidR="00EF3334">
        <w:rPr>
          <w:rFonts w:ascii="Times New Roman" w:hAnsi="Times New Roman" w:cs="Times New Roman"/>
          <w:sz w:val="24"/>
          <w:szCs w:val="24"/>
        </w:rPr>
        <w:t>.</w:t>
      </w:r>
      <w:r w:rsidR="00F90517" w:rsidRPr="008D0BEF">
        <w:rPr>
          <w:rFonts w:ascii="Times New Roman" w:hAnsi="Times New Roman" w:cs="Times New Roman"/>
          <w:sz w:val="24"/>
          <w:szCs w:val="24"/>
        </w:rPr>
        <w:t xml:space="preserve">  </w:t>
      </w:r>
      <w:r w:rsidR="00C314F1" w:rsidRPr="008D0BEF">
        <w:rPr>
          <w:rFonts w:ascii="Times New Roman" w:hAnsi="Times New Roman" w:cs="Times New Roman"/>
          <w:sz w:val="24"/>
          <w:szCs w:val="24"/>
        </w:rPr>
        <w:t xml:space="preserve">Será </w:t>
      </w:r>
      <w:r w:rsidR="00F20A96" w:rsidRPr="008D0BEF">
        <w:rPr>
          <w:rFonts w:ascii="Times New Roman" w:hAnsi="Times New Roman" w:cs="Times New Roman"/>
          <w:sz w:val="24"/>
          <w:szCs w:val="24"/>
        </w:rPr>
        <w:t xml:space="preserve">instituído </w:t>
      </w:r>
      <w:r w:rsidR="00C314F1" w:rsidRPr="008D0BEF">
        <w:rPr>
          <w:rFonts w:ascii="Times New Roman" w:hAnsi="Times New Roman" w:cs="Times New Roman"/>
          <w:sz w:val="24"/>
          <w:szCs w:val="24"/>
        </w:rPr>
        <w:t xml:space="preserve">Manual </w:t>
      </w:r>
      <w:r w:rsidR="00617239">
        <w:rPr>
          <w:rFonts w:ascii="Times New Roman" w:hAnsi="Times New Roman" w:cs="Times New Roman"/>
          <w:sz w:val="24"/>
          <w:szCs w:val="24"/>
        </w:rPr>
        <w:t>de Orientação da Intervenção Fiscalizatória</w:t>
      </w:r>
      <w:r w:rsidR="00BF3503">
        <w:rPr>
          <w:rFonts w:ascii="Times New Roman" w:hAnsi="Times New Roman" w:cs="Times New Roman"/>
          <w:sz w:val="24"/>
          <w:szCs w:val="24"/>
        </w:rPr>
        <w:t>,</w:t>
      </w:r>
      <w:r w:rsidR="00617239">
        <w:rPr>
          <w:rFonts w:ascii="Times New Roman" w:hAnsi="Times New Roman" w:cs="Times New Roman"/>
          <w:sz w:val="24"/>
          <w:szCs w:val="24"/>
        </w:rPr>
        <w:t xml:space="preserve"> </w:t>
      </w:r>
      <w:r w:rsidR="00F20A96" w:rsidRPr="008D0BEF">
        <w:rPr>
          <w:rFonts w:ascii="Times New Roman" w:hAnsi="Times New Roman" w:cs="Times New Roman"/>
          <w:sz w:val="24"/>
          <w:szCs w:val="24"/>
        </w:rPr>
        <w:t>por ato da Diretoria de Fiscalização</w:t>
      </w:r>
      <w:r w:rsidR="005F6F78">
        <w:rPr>
          <w:rFonts w:ascii="Times New Roman" w:hAnsi="Times New Roman" w:cs="Times New Roman"/>
          <w:sz w:val="24"/>
          <w:szCs w:val="24"/>
        </w:rPr>
        <w:t>,</w:t>
      </w:r>
      <w:r w:rsidR="006E07D2" w:rsidRPr="008D0BEF">
        <w:rPr>
          <w:rFonts w:ascii="Times New Roman" w:hAnsi="Times New Roman" w:cs="Times New Roman"/>
          <w:sz w:val="24"/>
          <w:szCs w:val="24"/>
        </w:rPr>
        <w:t xml:space="preserve"> </w:t>
      </w:r>
      <w:r w:rsidR="00F20A96" w:rsidRPr="008D0BEF">
        <w:rPr>
          <w:rFonts w:ascii="Times New Roman" w:hAnsi="Times New Roman" w:cs="Times New Roman"/>
          <w:sz w:val="24"/>
          <w:szCs w:val="24"/>
        </w:rPr>
        <w:t xml:space="preserve">para a uniformização e padronização dos procedimentos previstos nesta Instrução </w:t>
      </w:r>
      <w:r w:rsidR="00E65726">
        <w:rPr>
          <w:rFonts w:ascii="Times New Roman" w:hAnsi="Times New Roman" w:cs="Times New Roman"/>
          <w:sz w:val="24"/>
          <w:szCs w:val="24"/>
        </w:rPr>
        <w:t>Normativa</w:t>
      </w:r>
      <w:r w:rsidR="00F20A96" w:rsidRPr="008D0BEF">
        <w:rPr>
          <w:rFonts w:ascii="Times New Roman" w:hAnsi="Times New Roman" w:cs="Times New Roman"/>
          <w:sz w:val="24"/>
          <w:szCs w:val="24"/>
        </w:rPr>
        <w:t xml:space="preserve">, </w:t>
      </w:r>
      <w:r w:rsidR="00E65726">
        <w:rPr>
          <w:rFonts w:ascii="Times New Roman" w:hAnsi="Times New Roman" w:cs="Times New Roman"/>
          <w:sz w:val="24"/>
          <w:szCs w:val="24"/>
        </w:rPr>
        <w:t xml:space="preserve">que será </w:t>
      </w:r>
      <w:r w:rsidR="00F20A96" w:rsidRPr="008D0BEF">
        <w:rPr>
          <w:rFonts w:ascii="Times New Roman" w:hAnsi="Times New Roman" w:cs="Times New Roman"/>
          <w:sz w:val="24"/>
          <w:szCs w:val="24"/>
        </w:rPr>
        <w:t>de observância obrigatória por seus agentes e órgãos auxiliares.</w:t>
      </w:r>
    </w:p>
    <w:p w:rsidR="00617239" w:rsidRDefault="00617239" w:rsidP="00980155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7239" w:rsidRPr="008D0BEF" w:rsidRDefault="00617239" w:rsidP="00980155">
      <w:pPr>
        <w:pStyle w:val="PargrafodaList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EF3334">
        <w:rPr>
          <w:rFonts w:ascii="Times New Roman" w:hAnsi="Times New Roman" w:cs="Times New Roman"/>
          <w:sz w:val="24"/>
          <w:szCs w:val="24"/>
        </w:rPr>
        <w:t>2</w:t>
      </w:r>
      <w:r w:rsidR="00D661D7">
        <w:rPr>
          <w:rFonts w:ascii="Times New Roman" w:hAnsi="Times New Roman" w:cs="Times New Roman"/>
          <w:sz w:val="24"/>
          <w:szCs w:val="24"/>
        </w:rPr>
        <w:t>9</w:t>
      </w:r>
      <w:r w:rsidRPr="00617239">
        <w:rPr>
          <w:rFonts w:ascii="Times New Roman" w:hAnsi="Times New Roman" w:cs="Times New Roman"/>
          <w:sz w:val="24"/>
          <w:szCs w:val="24"/>
        </w:rPr>
        <w:t>.</w:t>
      </w:r>
      <w:r w:rsidR="00D661D7">
        <w:rPr>
          <w:rFonts w:ascii="Times New Roman" w:hAnsi="Times New Roman" w:cs="Times New Roman"/>
          <w:sz w:val="24"/>
          <w:szCs w:val="24"/>
        </w:rPr>
        <w:t xml:space="preserve"> </w:t>
      </w:r>
      <w:r w:rsidRPr="00617239">
        <w:rPr>
          <w:rFonts w:ascii="Times New Roman" w:hAnsi="Times New Roman" w:cs="Times New Roman"/>
          <w:sz w:val="24"/>
          <w:szCs w:val="24"/>
        </w:rPr>
        <w:t xml:space="preserve"> Esta Instrução Normativa entra em vigor na data de sua publicação.</w:t>
      </w:r>
    </w:p>
    <w:sectPr w:rsidR="00617239" w:rsidRPr="008D0BE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B7" w:rsidRDefault="008813B7" w:rsidP="00C94D73">
      <w:pPr>
        <w:spacing w:after="0" w:line="240" w:lineRule="auto"/>
      </w:pPr>
      <w:r>
        <w:separator/>
      </w:r>
    </w:p>
  </w:endnote>
  <w:endnote w:type="continuationSeparator" w:id="0">
    <w:p w:rsidR="008813B7" w:rsidRDefault="008813B7" w:rsidP="00C9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B7" w:rsidRDefault="008813B7" w:rsidP="00C94D73">
      <w:pPr>
        <w:spacing w:after="0" w:line="240" w:lineRule="auto"/>
      </w:pPr>
      <w:r>
        <w:separator/>
      </w:r>
    </w:p>
  </w:footnote>
  <w:footnote w:type="continuationSeparator" w:id="0">
    <w:p w:rsidR="008813B7" w:rsidRDefault="008813B7" w:rsidP="00C94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347" w:rsidRDefault="00C86347" w:rsidP="00C86347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47A8EE6A" wp14:editId="36CF368B">
          <wp:extent cx="1685925" cy="341116"/>
          <wp:effectExtent l="0" t="0" r="0" b="190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184"/>
    <w:multiLevelType w:val="hybridMultilevel"/>
    <w:tmpl w:val="8E34F4D4"/>
    <w:lvl w:ilvl="0" w:tplc="0416000F">
      <w:start w:val="1"/>
      <w:numFmt w:val="decimal"/>
      <w:lvlText w:val="%1."/>
      <w:lvlJc w:val="left"/>
      <w:pPr>
        <w:ind w:left="153" w:hanging="360"/>
      </w:p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5DC0BDF"/>
    <w:multiLevelType w:val="hybridMultilevel"/>
    <w:tmpl w:val="9B4E719A"/>
    <w:lvl w:ilvl="0" w:tplc="691000CA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3" w:hanging="360"/>
      </w:pPr>
    </w:lvl>
    <w:lvl w:ilvl="2" w:tplc="0416001B" w:tentative="1">
      <w:start w:val="1"/>
      <w:numFmt w:val="lowerRoman"/>
      <w:lvlText w:val="%3."/>
      <w:lvlJc w:val="right"/>
      <w:pPr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>
    <w:nsid w:val="09744996"/>
    <w:multiLevelType w:val="hybridMultilevel"/>
    <w:tmpl w:val="7C7C30A0"/>
    <w:lvl w:ilvl="0" w:tplc="6E4AADA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13" w:hanging="360"/>
      </w:pPr>
    </w:lvl>
    <w:lvl w:ilvl="2" w:tplc="0416001B" w:tentative="1">
      <w:start w:val="1"/>
      <w:numFmt w:val="lowerRoman"/>
      <w:lvlText w:val="%3."/>
      <w:lvlJc w:val="right"/>
      <w:pPr>
        <w:ind w:left="1233" w:hanging="180"/>
      </w:pPr>
    </w:lvl>
    <w:lvl w:ilvl="3" w:tplc="0416000F" w:tentative="1">
      <w:start w:val="1"/>
      <w:numFmt w:val="decimal"/>
      <w:lvlText w:val="%4."/>
      <w:lvlJc w:val="left"/>
      <w:pPr>
        <w:ind w:left="1953" w:hanging="360"/>
      </w:pPr>
    </w:lvl>
    <w:lvl w:ilvl="4" w:tplc="04160019" w:tentative="1">
      <w:start w:val="1"/>
      <w:numFmt w:val="lowerLetter"/>
      <w:lvlText w:val="%5."/>
      <w:lvlJc w:val="left"/>
      <w:pPr>
        <w:ind w:left="2673" w:hanging="360"/>
      </w:pPr>
    </w:lvl>
    <w:lvl w:ilvl="5" w:tplc="0416001B" w:tentative="1">
      <w:start w:val="1"/>
      <w:numFmt w:val="lowerRoman"/>
      <w:lvlText w:val="%6."/>
      <w:lvlJc w:val="right"/>
      <w:pPr>
        <w:ind w:left="3393" w:hanging="180"/>
      </w:pPr>
    </w:lvl>
    <w:lvl w:ilvl="6" w:tplc="0416000F" w:tentative="1">
      <w:start w:val="1"/>
      <w:numFmt w:val="decimal"/>
      <w:lvlText w:val="%7."/>
      <w:lvlJc w:val="left"/>
      <w:pPr>
        <w:ind w:left="4113" w:hanging="360"/>
      </w:pPr>
    </w:lvl>
    <w:lvl w:ilvl="7" w:tplc="04160019" w:tentative="1">
      <w:start w:val="1"/>
      <w:numFmt w:val="lowerLetter"/>
      <w:lvlText w:val="%8."/>
      <w:lvlJc w:val="left"/>
      <w:pPr>
        <w:ind w:left="4833" w:hanging="360"/>
      </w:pPr>
    </w:lvl>
    <w:lvl w:ilvl="8" w:tplc="041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CEE1B59"/>
    <w:multiLevelType w:val="hybridMultilevel"/>
    <w:tmpl w:val="B6848510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04264"/>
    <w:multiLevelType w:val="hybridMultilevel"/>
    <w:tmpl w:val="1ADA6F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4C79"/>
    <w:multiLevelType w:val="hybridMultilevel"/>
    <w:tmpl w:val="3DB0E064"/>
    <w:lvl w:ilvl="0" w:tplc="DEEA74D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A6938"/>
    <w:multiLevelType w:val="hybridMultilevel"/>
    <w:tmpl w:val="C8CA83F8"/>
    <w:lvl w:ilvl="0" w:tplc="7AD8424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84356"/>
    <w:multiLevelType w:val="hybridMultilevel"/>
    <w:tmpl w:val="3DB0E064"/>
    <w:lvl w:ilvl="0" w:tplc="DEEA74D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87C34"/>
    <w:multiLevelType w:val="hybridMultilevel"/>
    <w:tmpl w:val="B6848510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B5671"/>
    <w:multiLevelType w:val="hybridMultilevel"/>
    <w:tmpl w:val="3DB0E064"/>
    <w:lvl w:ilvl="0" w:tplc="DEEA74D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15817"/>
    <w:multiLevelType w:val="hybridMultilevel"/>
    <w:tmpl w:val="C1A2170A"/>
    <w:lvl w:ilvl="0" w:tplc="792AE5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1436DA"/>
    <w:multiLevelType w:val="hybridMultilevel"/>
    <w:tmpl w:val="F2D69EA2"/>
    <w:lvl w:ilvl="0" w:tplc="92DC76B8">
      <w:start w:val="1"/>
      <w:numFmt w:val="lowerLetter"/>
      <w:lvlText w:val="%1)"/>
      <w:lvlJc w:val="left"/>
      <w:pPr>
        <w:ind w:left="36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33" w:hanging="360"/>
      </w:pPr>
    </w:lvl>
    <w:lvl w:ilvl="2" w:tplc="0416001B" w:tentative="1">
      <w:start w:val="1"/>
      <w:numFmt w:val="lowerRoman"/>
      <w:lvlText w:val="%3."/>
      <w:lvlJc w:val="right"/>
      <w:pPr>
        <w:ind w:left="1953" w:hanging="180"/>
      </w:pPr>
    </w:lvl>
    <w:lvl w:ilvl="3" w:tplc="0416000F" w:tentative="1">
      <w:start w:val="1"/>
      <w:numFmt w:val="decimal"/>
      <w:lvlText w:val="%4."/>
      <w:lvlJc w:val="left"/>
      <w:pPr>
        <w:ind w:left="2673" w:hanging="360"/>
      </w:pPr>
    </w:lvl>
    <w:lvl w:ilvl="4" w:tplc="04160019" w:tentative="1">
      <w:start w:val="1"/>
      <w:numFmt w:val="lowerLetter"/>
      <w:lvlText w:val="%5."/>
      <w:lvlJc w:val="left"/>
      <w:pPr>
        <w:ind w:left="3393" w:hanging="360"/>
      </w:pPr>
    </w:lvl>
    <w:lvl w:ilvl="5" w:tplc="0416001B" w:tentative="1">
      <w:start w:val="1"/>
      <w:numFmt w:val="lowerRoman"/>
      <w:lvlText w:val="%6."/>
      <w:lvlJc w:val="right"/>
      <w:pPr>
        <w:ind w:left="4113" w:hanging="180"/>
      </w:pPr>
    </w:lvl>
    <w:lvl w:ilvl="6" w:tplc="0416000F" w:tentative="1">
      <w:start w:val="1"/>
      <w:numFmt w:val="decimal"/>
      <w:lvlText w:val="%7."/>
      <w:lvlJc w:val="left"/>
      <w:pPr>
        <w:ind w:left="4833" w:hanging="360"/>
      </w:pPr>
    </w:lvl>
    <w:lvl w:ilvl="7" w:tplc="04160019" w:tentative="1">
      <w:start w:val="1"/>
      <w:numFmt w:val="lowerLetter"/>
      <w:lvlText w:val="%8."/>
      <w:lvlJc w:val="left"/>
      <w:pPr>
        <w:ind w:left="5553" w:hanging="360"/>
      </w:pPr>
    </w:lvl>
    <w:lvl w:ilvl="8" w:tplc="0416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2">
    <w:nsid w:val="71406635"/>
    <w:multiLevelType w:val="hybridMultilevel"/>
    <w:tmpl w:val="BD501E66"/>
    <w:lvl w:ilvl="0" w:tplc="72300B5A">
      <w:start w:val="1"/>
      <w:numFmt w:val="decimal"/>
      <w:lvlText w:val="%1-"/>
      <w:lvlJc w:val="left"/>
      <w:pPr>
        <w:ind w:left="51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>
    <w:nsid w:val="72091E8C"/>
    <w:multiLevelType w:val="hybridMultilevel"/>
    <w:tmpl w:val="C53C0D78"/>
    <w:lvl w:ilvl="0" w:tplc="A3EE8DF0">
      <w:start w:val="1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93" w:hanging="360"/>
      </w:pPr>
    </w:lvl>
    <w:lvl w:ilvl="2" w:tplc="0416001B" w:tentative="1">
      <w:start w:val="1"/>
      <w:numFmt w:val="lowerRoman"/>
      <w:lvlText w:val="%3."/>
      <w:lvlJc w:val="right"/>
      <w:pPr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4">
    <w:nsid w:val="7A863B05"/>
    <w:multiLevelType w:val="hybridMultilevel"/>
    <w:tmpl w:val="CEF29998"/>
    <w:lvl w:ilvl="0" w:tplc="0416000F">
      <w:start w:val="1"/>
      <w:numFmt w:val="decimal"/>
      <w:lvlText w:val="%1."/>
      <w:lvlJc w:val="left"/>
      <w:pPr>
        <w:ind w:left="153" w:hanging="360"/>
      </w:p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2"/>
  </w:num>
  <w:num w:numId="5">
    <w:abstractNumId w:val="10"/>
  </w:num>
  <w:num w:numId="6">
    <w:abstractNumId w:val="12"/>
  </w:num>
  <w:num w:numId="7">
    <w:abstractNumId w:val="11"/>
  </w:num>
  <w:num w:numId="8">
    <w:abstractNumId w:val="1"/>
  </w:num>
  <w:num w:numId="9">
    <w:abstractNumId w:val="8"/>
  </w:num>
  <w:num w:numId="10">
    <w:abstractNumId w:val="13"/>
  </w:num>
  <w:num w:numId="11">
    <w:abstractNumId w:val="6"/>
  </w:num>
  <w:num w:numId="12">
    <w:abstractNumId w:val="4"/>
  </w:num>
  <w:num w:numId="13">
    <w:abstractNumId w:val="9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E5"/>
    <w:rsid w:val="00000283"/>
    <w:rsid w:val="0001783A"/>
    <w:rsid w:val="000247DC"/>
    <w:rsid w:val="0002496E"/>
    <w:rsid w:val="00025FBD"/>
    <w:rsid w:val="0002607B"/>
    <w:rsid w:val="00026FDF"/>
    <w:rsid w:val="00030A49"/>
    <w:rsid w:val="00030E62"/>
    <w:rsid w:val="00032DAF"/>
    <w:rsid w:val="000353BC"/>
    <w:rsid w:val="00047389"/>
    <w:rsid w:val="00050D9D"/>
    <w:rsid w:val="00052AF0"/>
    <w:rsid w:val="00060DA4"/>
    <w:rsid w:val="000647E1"/>
    <w:rsid w:val="00073FF6"/>
    <w:rsid w:val="00081A57"/>
    <w:rsid w:val="00082F0C"/>
    <w:rsid w:val="00085366"/>
    <w:rsid w:val="00092A00"/>
    <w:rsid w:val="00095865"/>
    <w:rsid w:val="0009654F"/>
    <w:rsid w:val="000974F0"/>
    <w:rsid w:val="000A2A9C"/>
    <w:rsid w:val="000B6B86"/>
    <w:rsid w:val="000C3DF6"/>
    <w:rsid w:val="000C610E"/>
    <w:rsid w:val="000D1AFD"/>
    <w:rsid w:val="000D6467"/>
    <w:rsid w:val="000D7090"/>
    <w:rsid w:val="000D775B"/>
    <w:rsid w:val="000E6BD2"/>
    <w:rsid w:val="000E7173"/>
    <w:rsid w:val="000F5D03"/>
    <w:rsid w:val="0010301A"/>
    <w:rsid w:val="00112832"/>
    <w:rsid w:val="001268EE"/>
    <w:rsid w:val="0013491F"/>
    <w:rsid w:val="00137CCA"/>
    <w:rsid w:val="00142F8B"/>
    <w:rsid w:val="00144605"/>
    <w:rsid w:val="00144CB6"/>
    <w:rsid w:val="00146C66"/>
    <w:rsid w:val="00151DF1"/>
    <w:rsid w:val="0018213B"/>
    <w:rsid w:val="0018290E"/>
    <w:rsid w:val="001847F8"/>
    <w:rsid w:val="00185D72"/>
    <w:rsid w:val="00193574"/>
    <w:rsid w:val="00195FE4"/>
    <w:rsid w:val="001A20DC"/>
    <w:rsid w:val="001A6A64"/>
    <w:rsid w:val="001B09B1"/>
    <w:rsid w:val="001B6F3A"/>
    <w:rsid w:val="001E0706"/>
    <w:rsid w:val="001E4F02"/>
    <w:rsid w:val="001F69F4"/>
    <w:rsid w:val="001F7BEF"/>
    <w:rsid w:val="00205C5C"/>
    <w:rsid w:val="00205F6E"/>
    <w:rsid w:val="002068AA"/>
    <w:rsid w:val="002111FC"/>
    <w:rsid w:val="00213B59"/>
    <w:rsid w:val="00213F4E"/>
    <w:rsid w:val="00220E4C"/>
    <w:rsid w:val="002430C7"/>
    <w:rsid w:val="002434F8"/>
    <w:rsid w:val="002444B3"/>
    <w:rsid w:val="0025254B"/>
    <w:rsid w:val="002541D2"/>
    <w:rsid w:val="00257390"/>
    <w:rsid w:val="002713EB"/>
    <w:rsid w:val="002918B0"/>
    <w:rsid w:val="002A0166"/>
    <w:rsid w:val="002A12E1"/>
    <w:rsid w:val="002A1954"/>
    <w:rsid w:val="002A4F01"/>
    <w:rsid w:val="002B12E3"/>
    <w:rsid w:val="002C0E50"/>
    <w:rsid w:val="002C3919"/>
    <w:rsid w:val="002C78E3"/>
    <w:rsid w:val="002E4335"/>
    <w:rsid w:val="002F2CF9"/>
    <w:rsid w:val="002F32E4"/>
    <w:rsid w:val="002F545A"/>
    <w:rsid w:val="003021C7"/>
    <w:rsid w:val="00306443"/>
    <w:rsid w:val="003114D8"/>
    <w:rsid w:val="00316069"/>
    <w:rsid w:val="00322037"/>
    <w:rsid w:val="003259FA"/>
    <w:rsid w:val="00330417"/>
    <w:rsid w:val="003376E0"/>
    <w:rsid w:val="00370651"/>
    <w:rsid w:val="003711BC"/>
    <w:rsid w:val="00371CC4"/>
    <w:rsid w:val="00382D3A"/>
    <w:rsid w:val="00384FEB"/>
    <w:rsid w:val="003873E5"/>
    <w:rsid w:val="003923E0"/>
    <w:rsid w:val="00395E86"/>
    <w:rsid w:val="003A2264"/>
    <w:rsid w:val="003A5C0C"/>
    <w:rsid w:val="003D432B"/>
    <w:rsid w:val="003E60D4"/>
    <w:rsid w:val="003F0D14"/>
    <w:rsid w:val="003F0E1A"/>
    <w:rsid w:val="003F681A"/>
    <w:rsid w:val="00405A94"/>
    <w:rsid w:val="00406FFA"/>
    <w:rsid w:val="00407EFB"/>
    <w:rsid w:val="004150BA"/>
    <w:rsid w:val="0042086D"/>
    <w:rsid w:val="00436343"/>
    <w:rsid w:val="004432E2"/>
    <w:rsid w:val="00443588"/>
    <w:rsid w:val="0045322F"/>
    <w:rsid w:val="004538F7"/>
    <w:rsid w:val="004726D2"/>
    <w:rsid w:val="004813C0"/>
    <w:rsid w:val="00490DBC"/>
    <w:rsid w:val="00494582"/>
    <w:rsid w:val="0049572C"/>
    <w:rsid w:val="004A0125"/>
    <w:rsid w:val="004A4110"/>
    <w:rsid w:val="004D206C"/>
    <w:rsid w:val="004D771A"/>
    <w:rsid w:val="004D7995"/>
    <w:rsid w:val="004E6318"/>
    <w:rsid w:val="004E6C05"/>
    <w:rsid w:val="004F619D"/>
    <w:rsid w:val="00502012"/>
    <w:rsid w:val="00505117"/>
    <w:rsid w:val="00517A61"/>
    <w:rsid w:val="00521BB4"/>
    <w:rsid w:val="00525236"/>
    <w:rsid w:val="00536D68"/>
    <w:rsid w:val="00564391"/>
    <w:rsid w:val="00572F96"/>
    <w:rsid w:val="00576537"/>
    <w:rsid w:val="0057765B"/>
    <w:rsid w:val="005806C8"/>
    <w:rsid w:val="00584315"/>
    <w:rsid w:val="005909A7"/>
    <w:rsid w:val="00594054"/>
    <w:rsid w:val="005A17E4"/>
    <w:rsid w:val="005A4CB5"/>
    <w:rsid w:val="005B04FA"/>
    <w:rsid w:val="005B477D"/>
    <w:rsid w:val="005C12AB"/>
    <w:rsid w:val="005C2EE0"/>
    <w:rsid w:val="005E762B"/>
    <w:rsid w:val="005F01F1"/>
    <w:rsid w:val="005F5C98"/>
    <w:rsid w:val="005F6F78"/>
    <w:rsid w:val="00602F9D"/>
    <w:rsid w:val="0060655C"/>
    <w:rsid w:val="006112C9"/>
    <w:rsid w:val="00614437"/>
    <w:rsid w:val="006153C2"/>
    <w:rsid w:val="00617239"/>
    <w:rsid w:val="0061790B"/>
    <w:rsid w:val="00622DF2"/>
    <w:rsid w:val="00625896"/>
    <w:rsid w:val="00625D8B"/>
    <w:rsid w:val="006337D3"/>
    <w:rsid w:val="0063385D"/>
    <w:rsid w:val="00633FE1"/>
    <w:rsid w:val="00642482"/>
    <w:rsid w:val="00650C5B"/>
    <w:rsid w:val="00655485"/>
    <w:rsid w:val="0066125D"/>
    <w:rsid w:val="0067558D"/>
    <w:rsid w:val="00676C8D"/>
    <w:rsid w:val="00683504"/>
    <w:rsid w:val="00686157"/>
    <w:rsid w:val="00687EC0"/>
    <w:rsid w:val="00691E5E"/>
    <w:rsid w:val="006969C3"/>
    <w:rsid w:val="006A1D1B"/>
    <w:rsid w:val="006A46D2"/>
    <w:rsid w:val="006B58DA"/>
    <w:rsid w:val="006B5E65"/>
    <w:rsid w:val="006C169B"/>
    <w:rsid w:val="006C387C"/>
    <w:rsid w:val="006C517A"/>
    <w:rsid w:val="006C6967"/>
    <w:rsid w:val="006C70D9"/>
    <w:rsid w:val="006D288B"/>
    <w:rsid w:val="006E07D2"/>
    <w:rsid w:val="006E29C5"/>
    <w:rsid w:val="006E3D05"/>
    <w:rsid w:val="006F3C15"/>
    <w:rsid w:val="007059D3"/>
    <w:rsid w:val="00705B82"/>
    <w:rsid w:val="00711F20"/>
    <w:rsid w:val="0071673E"/>
    <w:rsid w:val="00720A68"/>
    <w:rsid w:val="00720EC8"/>
    <w:rsid w:val="00726F5E"/>
    <w:rsid w:val="007323A7"/>
    <w:rsid w:val="0074089B"/>
    <w:rsid w:val="00743D65"/>
    <w:rsid w:val="007509E7"/>
    <w:rsid w:val="007515A5"/>
    <w:rsid w:val="00756911"/>
    <w:rsid w:val="00764075"/>
    <w:rsid w:val="00772E8F"/>
    <w:rsid w:val="00774F8A"/>
    <w:rsid w:val="00776E09"/>
    <w:rsid w:val="00780957"/>
    <w:rsid w:val="00784DC9"/>
    <w:rsid w:val="0078655D"/>
    <w:rsid w:val="0079187F"/>
    <w:rsid w:val="00796F60"/>
    <w:rsid w:val="00797481"/>
    <w:rsid w:val="007A1E98"/>
    <w:rsid w:val="007A289F"/>
    <w:rsid w:val="007A5556"/>
    <w:rsid w:val="007B1A8F"/>
    <w:rsid w:val="007B23D6"/>
    <w:rsid w:val="007B4911"/>
    <w:rsid w:val="007C227F"/>
    <w:rsid w:val="007C3D7F"/>
    <w:rsid w:val="007C7482"/>
    <w:rsid w:val="007D1181"/>
    <w:rsid w:val="007D3DCE"/>
    <w:rsid w:val="007E6A31"/>
    <w:rsid w:val="007E77C6"/>
    <w:rsid w:val="007F1720"/>
    <w:rsid w:val="007F4FB4"/>
    <w:rsid w:val="007F5A7A"/>
    <w:rsid w:val="007F5AEC"/>
    <w:rsid w:val="007F7758"/>
    <w:rsid w:val="007F7B3F"/>
    <w:rsid w:val="0080235D"/>
    <w:rsid w:val="0080289B"/>
    <w:rsid w:val="008147DF"/>
    <w:rsid w:val="00814BFF"/>
    <w:rsid w:val="00821D3A"/>
    <w:rsid w:val="00825AFA"/>
    <w:rsid w:val="0083416B"/>
    <w:rsid w:val="00834328"/>
    <w:rsid w:val="00846623"/>
    <w:rsid w:val="00850844"/>
    <w:rsid w:val="0085708C"/>
    <w:rsid w:val="00860AE4"/>
    <w:rsid w:val="008639F6"/>
    <w:rsid w:val="00865169"/>
    <w:rsid w:val="00871E9E"/>
    <w:rsid w:val="008740B3"/>
    <w:rsid w:val="0087646A"/>
    <w:rsid w:val="008813B7"/>
    <w:rsid w:val="0088478E"/>
    <w:rsid w:val="008862EF"/>
    <w:rsid w:val="00892521"/>
    <w:rsid w:val="00896F70"/>
    <w:rsid w:val="008A0015"/>
    <w:rsid w:val="008A215C"/>
    <w:rsid w:val="008B1FC7"/>
    <w:rsid w:val="008B6F35"/>
    <w:rsid w:val="008B791D"/>
    <w:rsid w:val="008B7ECB"/>
    <w:rsid w:val="008C36AA"/>
    <w:rsid w:val="008D0BEF"/>
    <w:rsid w:val="008D608B"/>
    <w:rsid w:val="008E3F44"/>
    <w:rsid w:val="008E4B68"/>
    <w:rsid w:val="008E58EE"/>
    <w:rsid w:val="008E728F"/>
    <w:rsid w:val="008F6227"/>
    <w:rsid w:val="009241B7"/>
    <w:rsid w:val="00934D51"/>
    <w:rsid w:val="00936B3D"/>
    <w:rsid w:val="009415E0"/>
    <w:rsid w:val="00955196"/>
    <w:rsid w:val="00955288"/>
    <w:rsid w:val="00962C1E"/>
    <w:rsid w:val="0096387D"/>
    <w:rsid w:val="00965CF4"/>
    <w:rsid w:val="00972043"/>
    <w:rsid w:val="009728C4"/>
    <w:rsid w:val="00973600"/>
    <w:rsid w:val="009768FE"/>
    <w:rsid w:val="00976923"/>
    <w:rsid w:val="0097773C"/>
    <w:rsid w:val="00980155"/>
    <w:rsid w:val="009802FE"/>
    <w:rsid w:val="00986CE1"/>
    <w:rsid w:val="00986FF6"/>
    <w:rsid w:val="00991018"/>
    <w:rsid w:val="009918A9"/>
    <w:rsid w:val="00995DDC"/>
    <w:rsid w:val="009A2021"/>
    <w:rsid w:val="009A4CE7"/>
    <w:rsid w:val="009A56CF"/>
    <w:rsid w:val="009A6E62"/>
    <w:rsid w:val="009B0B1D"/>
    <w:rsid w:val="009B1CA7"/>
    <w:rsid w:val="009C6AF9"/>
    <w:rsid w:val="009D2FD9"/>
    <w:rsid w:val="009D4671"/>
    <w:rsid w:val="009E4B32"/>
    <w:rsid w:val="00A04CA6"/>
    <w:rsid w:val="00A050EF"/>
    <w:rsid w:val="00A17183"/>
    <w:rsid w:val="00A17BFC"/>
    <w:rsid w:val="00A21244"/>
    <w:rsid w:val="00A3124A"/>
    <w:rsid w:val="00A3232B"/>
    <w:rsid w:val="00A373AE"/>
    <w:rsid w:val="00A61D0E"/>
    <w:rsid w:val="00A6613B"/>
    <w:rsid w:val="00A7032B"/>
    <w:rsid w:val="00A755A6"/>
    <w:rsid w:val="00A76DA1"/>
    <w:rsid w:val="00A809EF"/>
    <w:rsid w:val="00A87395"/>
    <w:rsid w:val="00A908E7"/>
    <w:rsid w:val="00A91FDE"/>
    <w:rsid w:val="00A92D48"/>
    <w:rsid w:val="00A95678"/>
    <w:rsid w:val="00AA0E0D"/>
    <w:rsid w:val="00AB6323"/>
    <w:rsid w:val="00AC00A3"/>
    <w:rsid w:val="00AD72BE"/>
    <w:rsid w:val="00AE371E"/>
    <w:rsid w:val="00AE68A7"/>
    <w:rsid w:val="00AE759D"/>
    <w:rsid w:val="00AF0DD9"/>
    <w:rsid w:val="00AF3052"/>
    <w:rsid w:val="00AF550B"/>
    <w:rsid w:val="00AF5E8F"/>
    <w:rsid w:val="00B018DF"/>
    <w:rsid w:val="00B02681"/>
    <w:rsid w:val="00B03355"/>
    <w:rsid w:val="00B05B17"/>
    <w:rsid w:val="00B10C36"/>
    <w:rsid w:val="00B1161B"/>
    <w:rsid w:val="00B132A8"/>
    <w:rsid w:val="00B15886"/>
    <w:rsid w:val="00B16CAB"/>
    <w:rsid w:val="00B17469"/>
    <w:rsid w:val="00B2119A"/>
    <w:rsid w:val="00B211A4"/>
    <w:rsid w:val="00B24539"/>
    <w:rsid w:val="00B515F6"/>
    <w:rsid w:val="00B66213"/>
    <w:rsid w:val="00B7066E"/>
    <w:rsid w:val="00B73856"/>
    <w:rsid w:val="00B74875"/>
    <w:rsid w:val="00B7492A"/>
    <w:rsid w:val="00B773E8"/>
    <w:rsid w:val="00B77CB2"/>
    <w:rsid w:val="00B77FC3"/>
    <w:rsid w:val="00B939A1"/>
    <w:rsid w:val="00B943F0"/>
    <w:rsid w:val="00BA0B9D"/>
    <w:rsid w:val="00BA1B25"/>
    <w:rsid w:val="00BA75F2"/>
    <w:rsid w:val="00BB323E"/>
    <w:rsid w:val="00BD0D8F"/>
    <w:rsid w:val="00BD1752"/>
    <w:rsid w:val="00BD20BA"/>
    <w:rsid w:val="00BE7823"/>
    <w:rsid w:val="00BF1D94"/>
    <w:rsid w:val="00BF3503"/>
    <w:rsid w:val="00C010B5"/>
    <w:rsid w:val="00C11456"/>
    <w:rsid w:val="00C2589D"/>
    <w:rsid w:val="00C314F1"/>
    <w:rsid w:val="00C323EC"/>
    <w:rsid w:val="00C43066"/>
    <w:rsid w:val="00C54F20"/>
    <w:rsid w:val="00C577A9"/>
    <w:rsid w:val="00C60270"/>
    <w:rsid w:val="00C63A8B"/>
    <w:rsid w:val="00C64B81"/>
    <w:rsid w:val="00C8490E"/>
    <w:rsid w:val="00C86347"/>
    <w:rsid w:val="00C91A26"/>
    <w:rsid w:val="00C94D73"/>
    <w:rsid w:val="00CA67A8"/>
    <w:rsid w:val="00CA6BD4"/>
    <w:rsid w:val="00CB1647"/>
    <w:rsid w:val="00CB3657"/>
    <w:rsid w:val="00CB5115"/>
    <w:rsid w:val="00CB5743"/>
    <w:rsid w:val="00CC4580"/>
    <w:rsid w:val="00CC4FDB"/>
    <w:rsid w:val="00CD6C69"/>
    <w:rsid w:val="00CE0336"/>
    <w:rsid w:val="00CE31AC"/>
    <w:rsid w:val="00CE489D"/>
    <w:rsid w:val="00CE64DA"/>
    <w:rsid w:val="00CF35B2"/>
    <w:rsid w:val="00CF6B94"/>
    <w:rsid w:val="00D001DC"/>
    <w:rsid w:val="00D1111B"/>
    <w:rsid w:val="00D1567A"/>
    <w:rsid w:val="00D16DA0"/>
    <w:rsid w:val="00D26055"/>
    <w:rsid w:val="00D27EC3"/>
    <w:rsid w:val="00D30C4A"/>
    <w:rsid w:val="00D40737"/>
    <w:rsid w:val="00D573C6"/>
    <w:rsid w:val="00D661C8"/>
    <w:rsid w:val="00D661D7"/>
    <w:rsid w:val="00D6778C"/>
    <w:rsid w:val="00D937EA"/>
    <w:rsid w:val="00D97674"/>
    <w:rsid w:val="00DC0B1C"/>
    <w:rsid w:val="00DC4092"/>
    <w:rsid w:val="00DC7D60"/>
    <w:rsid w:val="00DD2947"/>
    <w:rsid w:val="00DD2ED5"/>
    <w:rsid w:val="00DD7A2B"/>
    <w:rsid w:val="00DE20F9"/>
    <w:rsid w:val="00DE383F"/>
    <w:rsid w:val="00DE46B3"/>
    <w:rsid w:val="00DF0CF8"/>
    <w:rsid w:val="00DF5286"/>
    <w:rsid w:val="00E05D6E"/>
    <w:rsid w:val="00E15984"/>
    <w:rsid w:val="00E1651D"/>
    <w:rsid w:val="00E214D9"/>
    <w:rsid w:val="00E22E74"/>
    <w:rsid w:val="00E2626F"/>
    <w:rsid w:val="00E27A65"/>
    <w:rsid w:val="00E434DF"/>
    <w:rsid w:val="00E46AD5"/>
    <w:rsid w:val="00E56E0B"/>
    <w:rsid w:val="00E6339F"/>
    <w:rsid w:val="00E654E9"/>
    <w:rsid w:val="00E65726"/>
    <w:rsid w:val="00E67EB5"/>
    <w:rsid w:val="00E71F0D"/>
    <w:rsid w:val="00E73055"/>
    <w:rsid w:val="00E73899"/>
    <w:rsid w:val="00E73E0F"/>
    <w:rsid w:val="00E80BC7"/>
    <w:rsid w:val="00E84CA9"/>
    <w:rsid w:val="00E94CF0"/>
    <w:rsid w:val="00E97100"/>
    <w:rsid w:val="00EA691C"/>
    <w:rsid w:val="00EB5570"/>
    <w:rsid w:val="00EC3ADE"/>
    <w:rsid w:val="00ED0411"/>
    <w:rsid w:val="00ED3171"/>
    <w:rsid w:val="00ED41E6"/>
    <w:rsid w:val="00ED4ADD"/>
    <w:rsid w:val="00EE246D"/>
    <w:rsid w:val="00EE3627"/>
    <w:rsid w:val="00EE5871"/>
    <w:rsid w:val="00EF2B38"/>
    <w:rsid w:val="00EF3334"/>
    <w:rsid w:val="00EF51A6"/>
    <w:rsid w:val="00EF5B6F"/>
    <w:rsid w:val="00EF6C2C"/>
    <w:rsid w:val="00F06EBD"/>
    <w:rsid w:val="00F20A96"/>
    <w:rsid w:val="00F233DF"/>
    <w:rsid w:val="00F24208"/>
    <w:rsid w:val="00F3184C"/>
    <w:rsid w:val="00F323DC"/>
    <w:rsid w:val="00F3333D"/>
    <w:rsid w:val="00F34B79"/>
    <w:rsid w:val="00F37D4E"/>
    <w:rsid w:val="00F407F0"/>
    <w:rsid w:val="00F42121"/>
    <w:rsid w:val="00F5001D"/>
    <w:rsid w:val="00F53152"/>
    <w:rsid w:val="00F537E7"/>
    <w:rsid w:val="00F60FF1"/>
    <w:rsid w:val="00F67270"/>
    <w:rsid w:val="00F72351"/>
    <w:rsid w:val="00F73821"/>
    <w:rsid w:val="00F8392F"/>
    <w:rsid w:val="00F8453D"/>
    <w:rsid w:val="00F84D0A"/>
    <w:rsid w:val="00F90517"/>
    <w:rsid w:val="00F92BA3"/>
    <w:rsid w:val="00F93C82"/>
    <w:rsid w:val="00F95A11"/>
    <w:rsid w:val="00F97D79"/>
    <w:rsid w:val="00FA59A3"/>
    <w:rsid w:val="00FB0D6A"/>
    <w:rsid w:val="00FB0DD5"/>
    <w:rsid w:val="00FB3B70"/>
    <w:rsid w:val="00FB3BF9"/>
    <w:rsid w:val="00FB4DF2"/>
    <w:rsid w:val="00FB5BC8"/>
    <w:rsid w:val="00FB7734"/>
    <w:rsid w:val="00FC2568"/>
    <w:rsid w:val="00FC458D"/>
    <w:rsid w:val="00FC5B02"/>
    <w:rsid w:val="00FD0AE3"/>
    <w:rsid w:val="00FD2887"/>
    <w:rsid w:val="00FD2BF5"/>
    <w:rsid w:val="00FD393A"/>
    <w:rsid w:val="00FD5A4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E0336"/>
    <w:pPr>
      <w:keepNext/>
      <w:autoSpaceDE w:val="0"/>
      <w:autoSpaceDN w:val="0"/>
      <w:adjustRightInd w:val="0"/>
      <w:spacing w:after="0" w:line="360" w:lineRule="auto"/>
      <w:jc w:val="center"/>
      <w:outlineLvl w:val="0"/>
    </w:pPr>
    <w:rPr>
      <w:rFonts w:ascii="Arial" w:eastAsia="Times New Roman" w:hAnsi="Arial" w:cs="Arial"/>
      <w:b/>
      <w:bCs/>
      <w:color w:val="00000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6D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873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4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3D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74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94D7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94D7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94D73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C86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6347"/>
  </w:style>
  <w:style w:type="paragraph" w:styleId="Rodap">
    <w:name w:val="footer"/>
    <w:basedOn w:val="Normal"/>
    <w:link w:val="RodapChar"/>
    <w:uiPriority w:val="99"/>
    <w:unhideWhenUsed/>
    <w:rsid w:val="00C86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6347"/>
  </w:style>
  <w:style w:type="paragraph" w:styleId="Corpodetexto2">
    <w:name w:val="Body Text 2"/>
    <w:basedOn w:val="Normal"/>
    <w:link w:val="Corpodetexto2Char"/>
    <w:semiHidden/>
    <w:rsid w:val="00371CC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371CC4"/>
    <w:rPr>
      <w:rFonts w:ascii="Arial" w:eastAsia="Times New Roman" w:hAnsi="Arial" w:cs="Arial"/>
      <w:sz w:val="24"/>
      <w:lang w:eastAsia="pt-BR"/>
    </w:rPr>
  </w:style>
  <w:style w:type="character" w:customStyle="1" w:styleId="Ttulo1Char">
    <w:name w:val="Título 1 Char"/>
    <w:basedOn w:val="Fontepargpadro"/>
    <w:link w:val="Ttulo1"/>
    <w:rsid w:val="00CE0336"/>
    <w:rPr>
      <w:rFonts w:ascii="Arial" w:eastAsia="Times New Roman" w:hAnsi="Arial" w:cs="Arial"/>
      <w:b/>
      <w:bCs/>
      <w:color w:val="000000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A12E1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A12E1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A12E1"/>
    <w:rPr>
      <w:vertAlign w:val="superscript"/>
    </w:rPr>
  </w:style>
  <w:style w:type="paragraph" w:customStyle="1" w:styleId="ementa">
    <w:name w:val="ementa"/>
    <w:basedOn w:val="Normal"/>
    <w:rsid w:val="00AF0DD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0A2A9C"/>
    <w:rPr>
      <w:color w:val="808080"/>
    </w:rPr>
  </w:style>
  <w:style w:type="paragraph" w:styleId="Reviso">
    <w:name w:val="Revision"/>
    <w:hidden/>
    <w:uiPriority w:val="99"/>
    <w:semiHidden/>
    <w:rsid w:val="00F3184C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C010B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010B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010B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10B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10B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30E6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6D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E0336"/>
    <w:pPr>
      <w:keepNext/>
      <w:autoSpaceDE w:val="0"/>
      <w:autoSpaceDN w:val="0"/>
      <w:adjustRightInd w:val="0"/>
      <w:spacing w:after="0" w:line="360" w:lineRule="auto"/>
      <w:jc w:val="center"/>
      <w:outlineLvl w:val="0"/>
    </w:pPr>
    <w:rPr>
      <w:rFonts w:ascii="Arial" w:eastAsia="Times New Roman" w:hAnsi="Arial" w:cs="Arial"/>
      <w:b/>
      <w:bCs/>
      <w:color w:val="00000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6D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873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43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3D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74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94D7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94D7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94D73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C86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6347"/>
  </w:style>
  <w:style w:type="paragraph" w:styleId="Rodap">
    <w:name w:val="footer"/>
    <w:basedOn w:val="Normal"/>
    <w:link w:val="RodapChar"/>
    <w:uiPriority w:val="99"/>
    <w:unhideWhenUsed/>
    <w:rsid w:val="00C86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6347"/>
  </w:style>
  <w:style w:type="paragraph" w:styleId="Corpodetexto2">
    <w:name w:val="Body Text 2"/>
    <w:basedOn w:val="Normal"/>
    <w:link w:val="Corpodetexto2Char"/>
    <w:semiHidden/>
    <w:rsid w:val="00371CC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371CC4"/>
    <w:rPr>
      <w:rFonts w:ascii="Arial" w:eastAsia="Times New Roman" w:hAnsi="Arial" w:cs="Arial"/>
      <w:sz w:val="24"/>
      <w:lang w:eastAsia="pt-BR"/>
    </w:rPr>
  </w:style>
  <w:style w:type="character" w:customStyle="1" w:styleId="Ttulo1Char">
    <w:name w:val="Título 1 Char"/>
    <w:basedOn w:val="Fontepargpadro"/>
    <w:link w:val="Ttulo1"/>
    <w:rsid w:val="00CE0336"/>
    <w:rPr>
      <w:rFonts w:ascii="Arial" w:eastAsia="Times New Roman" w:hAnsi="Arial" w:cs="Arial"/>
      <w:b/>
      <w:bCs/>
      <w:color w:val="000000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A12E1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A12E1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2A12E1"/>
    <w:rPr>
      <w:vertAlign w:val="superscript"/>
    </w:rPr>
  </w:style>
  <w:style w:type="paragraph" w:customStyle="1" w:styleId="ementa">
    <w:name w:val="ementa"/>
    <w:basedOn w:val="Normal"/>
    <w:rsid w:val="00AF0DD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0A2A9C"/>
    <w:rPr>
      <w:color w:val="808080"/>
    </w:rPr>
  </w:style>
  <w:style w:type="paragraph" w:styleId="Reviso">
    <w:name w:val="Revision"/>
    <w:hidden/>
    <w:uiPriority w:val="99"/>
    <w:semiHidden/>
    <w:rsid w:val="00F3184C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C010B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010B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010B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10B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10B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30E6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6D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4049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848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338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067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831">
      <w:bodyDiv w:val="1"/>
      <w:marLeft w:val="1701"/>
      <w:marRight w:val="851"/>
      <w:marTop w:val="1701"/>
      <w:marBottom w:val="1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DC7C-88DE-481B-B0C9-DAA3BC1D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1995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 - Agência Nacional de Saúde Suplementar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Figueiedo de Lima Pauxis</dc:creator>
  <cp:lastModifiedBy>Rodrigo Rodrigues de Aguiar</cp:lastModifiedBy>
  <cp:revision>2</cp:revision>
  <cp:lastPrinted>2016-05-20T13:07:00Z</cp:lastPrinted>
  <dcterms:created xsi:type="dcterms:W3CDTF">2016-05-25T19:54:00Z</dcterms:created>
  <dcterms:modified xsi:type="dcterms:W3CDTF">2016-05-25T19:54:00Z</dcterms:modified>
</cp:coreProperties>
</file>